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5F" w:rsidRPr="00126FA3" w:rsidRDefault="009F3720" w:rsidP="00AE2DC5">
      <w:pPr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126FA3">
        <w:rPr>
          <w:rFonts w:ascii="Verdana" w:hAnsi="Verdana"/>
          <w:b/>
          <w:sz w:val="20"/>
          <w:szCs w:val="20"/>
        </w:rPr>
        <w:t>SMLOUVA O</w:t>
      </w:r>
      <w:r w:rsidR="009A53D2" w:rsidRPr="00126FA3">
        <w:rPr>
          <w:rFonts w:ascii="Verdana" w:hAnsi="Verdana"/>
          <w:b/>
          <w:sz w:val="20"/>
          <w:szCs w:val="20"/>
        </w:rPr>
        <w:t xml:space="preserve"> </w:t>
      </w:r>
      <w:r w:rsidR="00EB3FF6" w:rsidRPr="00126FA3">
        <w:rPr>
          <w:rFonts w:ascii="Verdana" w:hAnsi="Verdana"/>
          <w:b/>
          <w:sz w:val="20"/>
          <w:szCs w:val="20"/>
        </w:rPr>
        <w:t>DÍLO</w:t>
      </w:r>
    </w:p>
    <w:p w:rsidR="009F3720" w:rsidRPr="00126FA3" w:rsidRDefault="002147D8" w:rsidP="00AE2DC5">
      <w:pPr>
        <w:jc w:val="center"/>
        <w:rPr>
          <w:rFonts w:ascii="Verdana" w:hAnsi="Verdana"/>
          <w:b/>
          <w:sz w:val="20"/>
          <w:szCs w:val="20"/>
        </w:rPr>
      </w:pPr>
      <w:r w:rsidRPr="00126FA3">
        <w:rPr>
          <w:rFonts w:ascii="Verdana" w:hAnsi="Verdana"/>
          <w:b/>
          <w:sz w:val="20"/>
          <w:szCs w:val="20"/>
        </w:rPr>
        <w:t xml:space="preserve"> č. </w:t>
      </w:r>
      <w:r w:rsidR="00E7355F" w:rsidRPr="00126FA3">
        <w:rPr>
          <w:rFonts w:ascii="Verdana" w:hAnsi="Verdana"/>
          <w:b/>
          <w:sz w:val="20"/>
          <w:szCs w:val="20"/>
          <w:highlight w:val="yellow"/>
          <w:lang w:val="en-US"/>
        </w:rPr>
        <w:t>[DOPLNIT]</w:t>
      </w:r>
    </w:p>
    <w:p w:rsidR="009F3720" w:rsidRPr="00126FA3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b/>
          <w:sz w:val="20"/>
          <w:szCs w:val="20"/>
        </w:rPr>
        <w:t>(dále jen „smlouva“)</w:t>
      </w:r>
    </w:p>
    <w:p w:rsidR="009F3720" w:rsidRPr="00126FA3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>uzavřená</w:t>
      </w:r>
      <w:r w:rsidR="006A4E33" w:rsidRPr="00126FA3">
        <w:rPr>
          <w:rFonts w:ascii="Verdana" w:hAnsi="Verdana"/>
          <w:sz w:val="20"/>
          <w:szCs w:val="20"/>
        </w:rPr>
        <w:t xml:space="preserve"> </w:t>
      </w:r>
      <w:r w:rsidR="006A4E33" w:rsidRPr="00126FA3">
        <w:rPr>
          <w:rFonts w:ascii="Verdana" w:hAnsi="Verdana"/>
          <w:bCs/>
          <w:sz w:val="20"/>
          <w:szCs w:val="20"/>
        </w:rPr>
        <w:t>níže uvedeného dne, měsíce a roku</w:t>
      </w:r>
    </w:p>
    <w:p w:rsidR="009F3720" w:rsidRPr="00126FA3" w:rsidRDefault="009F3720" w:rsidP="000651E8">
      <w:pPr>
        <w:jc w:val="center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 xml:space="preserve">podle § </w:t>
      </w:r>
      <w:r w:rsidR="0071160B" w:rsidRPr="00126FA3">
        <w:rPr>
          <w:rFonts w:ascii="Verdana" w:hAnsi="Verdana"/>
          <w:sz w:val="20"/>
          <w:szCs w:val="20"/>
        </w:rPr>
        <w:t>2586</w:t>
      </w:r>
      <w:r w:rsidRPr="00126FA3">
        <w:rPr>
          <w:rFonts w:ascii="Verdana" w:hAnsi="Verdana"/>
          <w:sz w:val="20"/>
          <w:szCs w:val="20"/>
        </w:rPr>
        <w:t xml:space="preserve"> zákona č. 89/2012 Sb., občanský zákoník, </w:t>
      </w:r>
    </w:p>
    <w:p w:rsidR="009F3720" w:rsidRPr="00126FA3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>(dále jen „občanský zákoník“)</w:t>
      </w:r>
    </w:p>
    <w:p w:rsidR="009F3720" w:rsidRPr="00126FA3" w:rsidRDefault="009F3720" w:rsidP="00AE2DC5">
      <w:pPr>
        <w:tabs>
          <w:tab w:val="left" w:pos="4820"/>
        </w:tabs>
        <w:jc w:val="center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b/>
          <w:sz w:val="20"/>
          <w:szCs w:val="20"/>
        </w:rPr>
        <w:t>mezi smluvními stranami</w:t>
      </w:r>
    </w:p>
    <w:p w:rsidR="00CF6E49" w:rsidRPr="00126FA3" w:rsidRDefault="00FD20AF" w:rsidP="00AE2DC5">
      <w:pPr>
        <w:jc w:val="both"/>
        <w:rPr>
          <w:rFonts w:ascii="Verdana" w:hAnsi="Verdana"/>
          <w:b/>
          <w:bCs/>
          <w:sz w:val="20"/>
          <w:szCs w:val="20"/>
        </w:rPr>
      </w:pPr>
      <w:r w:rsidRPr="00126FA3">
        <w:rPr>
          <w:rFonts w:ascii="Verdana" w:hAnsi="Verdana"/>
          <w:b/>
          <w:bCs/>
          <w:snapToGrid w:val="0"/>
          <w:sz w:val="20"/>
          <w:szCs w:val="20"/>
        </w:rPr>
        <w:t>Objednatel</w:t>
      </w:r>
      <w:r w:rsidR="00D95427" w:rsidRPr="00126FA3">
        <w:rPr>
          <w:rFonts w:ascii="Verdana" w:hAnsi="Verdana"/>
          <w:b/>
          <w:bCs/>
          <w:snapToGrid w:val="0"/>
          <w:sz w:val="20"/>
          <w:szCs w:val="20"/>
        </w:rPr>
        <w:t>em</w:t>
      </w:r>
    </w:p>
    <w:p w:rsidR="00CF6E49" w:rsidRPr="00126FA3" w:rsidRDefault="007B7420" w:rsidP="00AE2DC5">
      <w:pPr>
        <w:jc w:val="both"/>
        <w:rPr>
          <w:rFonts w:ascii="Verdana" w:hAnsi="Verdana"/>
          <w:b/>
          <w:sz w:val="20"/>
          <w:szCs w:val="20"/>
        </w:rPr>
      </w:pPr>
      <w:r w:rsidRPr="00126FA3">
        <w:rPr>
          <w:rFonts w:ascii="Verdana" w:hAnsi="Verdana"/>
          <w:b/>
          <w:sz w:val="20"/>
          <w:szCs w:val="20"/>
        </w:rPr>
        <w:t>Česká republika-</w:t>
      </w:r>
      <w:r w:rsidR="00CF6E49" w:rsidRPr="00126FA3">
        <w:rPr>
          <w:rFonts w:ascii="Verdana" w:hAnsi="Verdana"/>
          <w:b/>
          <w:sz w:val="20"/>
          <w:szCs w:val="20"/>
        </w:rPr>
        <w:t xml:space="preserve">Státní pozemkový úřad, Krajský pozemkový úřad pro </w:t>
      </w:r>
      <w:r w:rsidR="00C126FF">
        <w:rPr>
          <w:rFonts w:ascii="Verdana" w:hAnsi="Verdana"/>
          <w:b/>
          <w:sz w:val="20"/>
          <w:szCs w:val="20"/>
        </w:rPr>
        <w:t>Středočeský kraj</w:t>
      </w:r>
      <w:r w:rsidR="00CF6E49" w:rsidRPr="00126FA3">
        <w:rPr>
          <w:rFonts w:ascii="Verdana" w:hAnsi="Verdana"/>
          <w:b/>
          <w:sz w:val="20"/>
          <w:szCs w:val="20"/>
        </w:rPr>
        <w:t xml:space="preserve">, Pobočka </w:t>
      </w:r>
      <w:r w:rsidR="00C126FF">
        <w:rPr>
          <w:rFonts w:ascii="Verdana" w:hAnsi="Verdana"/>
          <w:b/>
          <w:sz w:val="20"/>
          <w:szCs w:val="20"/>
        </w:rPr>
        <w:t>Nymburk</w:t>
      </w:r>
      <w:r w:rsidR="00AE2DC5" w:rsidRPr="00126FA3">
        <w:rPr>
          <w:rFonts w:ascii="Verdana" w:hAnsi="Verdana"/>
          <w:b/>
          <w:bCs/>
          <w:snapToGrid w:val="0"/>
          <w:sz w:val="20"/>
          <w:szCs w:val="20"/>
          <w:lang w:val="en-US"/>
        </w:rPr>
        <w:t xml:space="preserve"> </w:t>
      </w:r>
    </w:p>
    <w:p w:rsidR="00CF6E49" w:rsidRPr="00126FA3" w:rsidRDefault="00FD20AF" w:rsidP="00AE2DC5">
      <w:pPr>
        <w:jc w:val="both"/>
        <w:rPr>
          <w:rFonts w:ascii="Verdana" w:hAnsi="Verdana"/>
          <w:bCs/>
          <w:sz w:val="20"/>
          <w:szCs w:val="20"/>
        </w:rPr>
      </w:pPr>
      <w:r w:rsidRPr="00126FA3">
        <w:rPr>
          <w:rFonts w:ascii="Verdana" w:hAnsi="Verdana"/>
          <w:bCs/>
          <w:sz w:val="20"/>
          <w:szCs w:val="20"/>
        </w:rPr>
        <w:t>Sídlo</w:t>
      </w:r>
      <w:r w:rsidR="00CF6E49" w:rsidRPr="00126FA3">
        <w:rPr>
          <w:rFonts w:ascii="Verdana" w:hAnsi="Verdana"/>
          <w:bCs/>
          <w:sz w:val="20"/>
          <w:szCs w:val="20"/>
        </w:rPr>
        <w:t xml:space="preserve">: </w:t>
      </w:r>
      <w:r w:rsidR="00E7355F" w:rsidRPr="00126FA3">
        <w:rPr>
          <w:rFonts w:ascii="Verdana" w:hAnsi="Verdana"/>
          <w:bCs/>
          <w:sz w:val="20"/>
          <w:szCs w:val="20"/>
        </w:rPr>
        <w:t xml:space="preserve">                </w:t>
      </w:r>
      <w:r w:rsidR="00C126FF">
        <w:rPr>
          <w:rFonts w:ascii="Verdana" w:hAnsi="Verdana"/>
          <w:bCs/>
          <w:sz w:val="20"/>
          <w:szCs w:val="20"/>
        </w:rPr>
        <w:t xml:space="preserve">                                </w:t>
      </w:r>
      <w:r w:rsidR="00E7355F" w:rsidRPr="00126FA3">
        <w:rPr>
          <w:rFonts w:ascii="Verdana" w:hAnsi="Verdana"/>
          <w:bCs/>
          <w:sz w:val="20"/>
          <w:szCs w:val="20"/>
        </w:rPr>
        <w:t xml:space="preserve"> </w:t>
      </w:r>
      <w:r w:rsidR="00126FA3">
        <w:rPr>
          <w:rFonts w:ascii="Verdana" w:hAnsi="Verdana"/>
          <w:bCs/>
          <w:sz w:val="20"/>
          <w:szCs w:val="20"/>
        </w:rPr>
        <w:t xml:space="preserve"> </w:t>
      </w:r>
      <w:r w:rsidR="00C126FF">
        <w:rPr>
          <w:rFonts w:ascii="Verdana" w:hAnsi="Verdana"/>
          <w:bCs/>
          <w:sz w:val="20"/>
          <w:szCs w:val="20"/>
        </w:rPr>
        <w:t>Soudní 17/3, 288 02 Nymburk</w:t>
      </w:r>
      <w:r w:rsidR="00E7355F" w:rsidRPr="00126FA3">
        <w:rPr>
          <w:rFonts w:ascii="Verdana" w:hAnsi="Verdana"/>
          <w:bCs/>
          <w:sz w:val="20"/>
          <w:szCs w:val="20"/>
        </w:rPr>
        <w:t xml:space="preserve">                            </w:t>
      </w:r>
      <w:r w:rsidR="00CF6E49" w:rsidRPr="00126FA3">
        <w:rPr>
          <w:rFonts w:ascii="Verdana" w:hAnsi="Verdana"/>
          <w:bCs/>
          <w:sz w:val="20"/>
          <w:szCs w:val="20"/>
        </w:rPr>
        <w:t xml:space="preserve"> </w:t>
      </w:r>
    </w:p>
    <w:p w:rsidR="00D8162E" w:rsidRPr="00126FA3" w:rsidRDefault="00D8162E" w:rsidP="00AE2DC5">
      <w:pPr>
        <w:rPr>
          <w:rFonts w:ascii="Verdana" w:hAnsi="Verdana"/>
          <w:b/>
          <w:bCs/>
          <w:snapToGrid w:val="0"/>
          <w:sz w:val="20"/>
          <w:szCs w:val="20"/>
        </w:rPr>
      </w:pPr>
      <w:r w:rsidRPr="00126FA3">
        <w:rPr>
          <w:rFonts w:ascii="Verdana" w:hAnsi="Verdana"/>
          <w:bCs/>
          <w:snapToGrid w:val="0"/>
          <w:sz w:val="20"/>
          <w:szCs w:val="20"/>
        </w:rPr>
        <w:t>Zastoupený:</w:t>
      </w:r>
      <w:r w:rsidR="00E7355F" w:rsidRPr="00126FA3">
        <w:rPr>
          <w:rFonts w:ascii="Verdana" w:hAnsi="Verdana"/>
          <w:bCs/>
          <w:snapToGrid w:val="0"/>
          <w:sz w:val="20"/>
          <w:szCs w:val="20"/>
        </w:rPr>
        <w:t xml:space="preserve">                                            </w:t>
      </w:r>
      <w:r w:rsidR="00C126FF">
        <w:rPr>
          <w:rFonts w:ascii="Verdana" w:hAnsi="Verdana"/>
          <w:bCs/>
          <w:snapToGrid w:val="0"/>
          <w:sz w:val="20"/>
          <w:szCs w:val="20"/>
        </w:rPr>
        <w:t xml:space="preserve"> Ing. Zdeňkem Jahnem, CSc., vedoucím pobočky</w:t>
      </w:r>
      <w:r w:rsidR="00E7355F" w:rsidRPr="00126FA3">
        <w:rPr>
          <w:rFonts w:ascii="Verdana" w:hAnsi="Verdana"/>
          <w:bCs/>
          <w:snapToGrid w:val="0"/>
          <w:sz w:val="20"/>
          <w:szCs w:val="20"/>
        </w:rPr>
        <w:t xml:space="preserve">        </w:t>
      </w:r>
      <w:r w:rsidRPr="00126FA3">
        <w:rPr>
          <w:rFonts w:ascii="Verdana" w:hAnsi="Verdana"/>
          <w:bCs/>
          <w:snapToGrid w:val="0"/>
          <w:sz w:val="20"/>
          <w:szCs w:val="20"/>
        </w:rPr>
        <w:t xml:space="preserve"> </w:t>
      </w:r>
    </w:p>
    <w:p w:rsidR="00C126FF" w:rsidRDefault="00CF6E49" w:rsidP="00AE2DC5">
      <w:pPr>
        <w:jc w:val="both"/>
        <w:rPr>
          <w:rFonts w:ascii="Verdana" w:hAnsi="Verdana"/>
          <w:bCs/>
          <w:snapToGrid w:val="0"/>
          <w:sz w:val="20"/>
          <w:szCs w:val="20"/>
          <w:lang w:val="en-US"/>
        </w:rPr>
      </w:pPr>
      <w:r w:rsidRPr="00126FA3">
        <w:rPr>
          <w:rFonts w:ascii="Verdana" w:hAnsi="Verdana"/>
          <w:sz w:val="20"/>
          <w:szCs w:val="20"/>
        </w:rPr>
        <w:t>Ve smluvních záležitostech oprávněn jednat:</w:t>
      </w:r>
      <w:r w:rsidR="00C126FF">
        <w:rPr>
          <w:rFonts w:ascii="Verdana" w:hAnsi="Verdana"/>
          <w:sz w:val="20"/>
          <w:szCs w:val="20"/>
        </w:rPr>
        <w:t xml:space="preserve"> </w:t>
      </w:r>
      <w:proofErr w:type="gramStart"/>
      <w:r w:rsidR="00C126FF" w:rsidRPr="00126FA3">
        <w:rPr>
          <w:rFonts w:ascii="Verdana" w:hAnsi="Verdana"/>
          <w:bCs/>
          <w:snapToGrid w:val="0"/>
          <w:sz w:val="20"/>
          <w:szCs w:val="20"/>
          <w:lang w:val="en-US"/>
        </w:rPr>
        <w:t>Ing.</w:t>
      </w:r>
      <w:proofErr w:type="gramEnd"/>
      <w:r w:rsidR="00C126FF" w:rsidRPr="00126FA3">
        <w:rPr>
          <w:rFonts w:ascii="Verdana" w:hAnsi="Verdana"/>
          <w:bCs/>
          <w:snapToGrid w:val="0"/>
          <w:sz w:val="20"/>
          <w:szCs w:val="20"/>
          <w:lang w:val="en-US"/>
        </w:rPr>
        <w:t xml:space="preserve"> Zdeněk Jahn, CSc.,</w:t>
      </w:r>
    </w:p>
    <w:p w:rsidR="00CF6E49" w:rsidRPr="00126FA3" w:rsidRDefault="00C126FF" w:rsidP="00AE2DC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napToGrid w:val="0"/>
          <w:sz w:val="20"/>
          <w:szCs w:val="20"/>
          <w:lang w:val="en-US"/>
        </w:rPr>
        <w:t xml:space="preserve">                                                              </w:t>
      </w:r>
      <w:r w:rsidRPr="00126FA3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proofErr w:type="gramStart"/>
      <w:r w:rsidRPr="00126FA3">
        <w:rPr>
          <w:rFonts w:ascii="Verdana" w:hAnsi="Verdana"/>
          <w:bCs/>
          <w:snapToGrid w:val="0"/>
          <w:sz w:val="20"/>
          <w:szCs w:val="20"/>
          <w:lang w:val="en-US"/>
        </w:rPr>
        <w:t>vedoucí</w:t>
      </w:r>
      <w:proofErr w:type="spellEnd"/>
      <w:proofErr w:type="gramEnd"/>
      <w:r w:rsidRPr="00126FA3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r w:rsidRPr="00126FA3">
        <w:rPr>
          <w:rFonts w:ascii="Verdana" w:hAnsi="Verdana"/>
          <w:bCs/>
          <w:snapToGrid w:val="0"/>
          <w:sz w:val="20"/>
          <w:szCs w:val="20"/>
          <w:lang w:val="en-US"/>
        </w:rPr>
        <w:t>Pobočky</w:t>
      </w:r>
      <w:proofErr w:type="spellEnd"/>
      <w:r w:rsidRPr="00126FA3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r w:rsidRPr="00126FA3">
        <w:rPr>
          <w:rFonts w:ascii="Verdana" w:hAnsi="Verdana"/>
          <w:bCs/>
          <w:snapToGrid w:val="0"/>
          <w:sz w:val="20"/>
          <w:szCs w:val="20"/>
          <w:lang w:val="en-US"/>
        </w:rPr>
        <w:t>Nymburk</w:t>
      </w:r>
      <w:proofErr w:type="spellEnd"/>
    </w:p>
    <w:p w:rsidR="00CF6E49" w:rsidRPr="00126FA3" w:rsidRDefault="00CF6E49" w:rsidP="00AE2DC5">
      <w:pPr>
        <w:ind w:left="4820" w:hanging="4820"/>
        <w:rPr>
          <w:rFonts w:ascii="Verdana" w:hAnsi="Verdana"/>
          <w:b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>V technických záležitostech oprávněn jednat</w:t>
      </w:r>
      <w:r w:rsidR="00C126FF" w:rsidRPr="00126FA3">
        <w:rPr>
          <w:rFonts w:ascii="Verdana" w:hAnsi="Verdana"/>
          <w:sz w:val="20"/>
          <w:szCs w:val="20"/>
        </w:rPr>
        <w:t xml:space="preserve">:  </w:t>
      </w:r>
      <w:r w:rsidR="00C126FF">
        <w:rPr>
          <w:rFonts w:ascii="Verdana" w:hAnsi="Verdana"/>
          <w:sz w:val="20"/>
          <w:szCs w:val="20"/>
        </w:rPr>
        <w:t>Ing. Jaroslav Poděbradský</w:t>
      </w:r>
    </w:p>
    <w:p w:rsidR="00CF6E49" w:rsidRPr="00126FA3" w:rsidRDefault="00CF6E49" w:rsidP="00AE2DC5">
      <w:pPr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 xml:space="preserve">Bankovní spojení: </w:t>
      </w:r>
      <w:r w:rsidRPr="00126FA3">
        <w:rPr>
          <w:rFonts w:ascii="Verdana" w:hAnsi="Verdana"/>
          <w:b/>
          <w:sz w:val="20"/>
          <w:szCs w:val="20"/>
        </w:rPr>
        <w:t>Česká národní banka</w:t>
      </w:r>
    </w:p>
    <w:p w:rsidR="00CF6E49" w:rsidRPr="00126FA3" w:rsidRDefault="00CF6E49" w:rsidP="000651E8">
      <w:pPr>
        <w:ind w:left="4820" w:hanging="482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>Číslo účtu:  3723001/0710</w:t>
      </w:r>
    </w:p>
    <w:p w:rsidR="00CF6E49" w:rsidRPr="00126FA3" w:rsidRDefault="00CF6E49" w:rsidP="000651E8">
      <w:pPr>
        <w:ind w:left="4820" w:hanging="482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>IČ</w:t>
      </w:r>
      <w:r w:rsidR="008C267B" w:rsidRPr="00126FA3">
        <w:rPr>
          <w:rFonts w:ascii="Verdana" w:hAnsi="Verdana"/>
          <w:sz w:val="20"/>
          <w:szCs w:val="20"/>
        </w:rPr>
        <w:t>O</w:t>
      </w:r>
      <w:r w:rsidRPr="00126FA3">
        <w:rPr>
          <w:rFonts w:ascii="Verdana" w:hAnsi="Verdana"/>
          <w:sz w:val="20"/>
          <w:szCs w:val="20"/>
        </w:rPr>
        <w:t>/DIČ: 01312774/CZ01312774</w:t>
      </w:r>
    </w:p>
    <w:p w:rsidR="00CF6E49" w:rsidRPr="00126FA3" w:rsidRDefault="00CF6E49" w:rsidP="00AE2DC5">
      <w:pPr>
        <w:rPr>
          <w:rFonts w:ascii="Verdana" w:hAnsi="Verdana"/>
          <w:b/>
          <w:sz w:val="20"/>
          <w:szCs w:val="20"/>
        </w:rPr>
      </w:pPr>
      <w:r w:rsidRPr="00126FA3">
        <w:rPr>
          <w:rFonts w:ascii="Verdana" w:hAnsi="Verdana"/>
          <w:b/>
          <w:sz w:val="20"/>
          <w:szCs w:val="20"/>
        </w:rPr>
        <w:t>a</w:t>
      </w:r>
    </w:p>
    <w:p w:rsidR="00CF6E49" w:rsidRPr="00126FA3" w:rsidRDefault="00FD20AF" w:rsidP="00AE2DC5">
      <w:pPr>
        <w:rPr>
          <w:rFonts w:ascii="Verdana" w:hAnsi="Verdana"/>
          <w:b/>
          <w:bCs/>
          <w:snapToGrid w:val="0"/>
          <w:sz w:val="20"/>
          <w:szCs w:val="20"/>
        </w:rPr>
      </w:pPr>
      <w:r w:rsidRPr="00126FA3">
        <w:rPr>
          <w:rFonts w:ascii="Verdana" w:hAnsi="Verdana"/>
          <w:b/>
          <w:bCs/>
          <w:snapToGrid w:val="0"/>
          <w:sz w:val="20"/>
          <w:szCs w:val="20"/>
        </w:rPr>
        <w:t>Zhotovitel</w:t>
      </w:r>
      <w:r w:rsidR="00D95427" w:rsidRPr="00126FA3">
        <w:rPr>
          <w:rFonts w:ascii="Verdana" w:hAnsi="Verdana"/>
          <w:b/>
          <w:bCs/>
          <w:snapToGrid w:val="0"/>
          <w:sz w:val="20"/>
          <w:szCs w:val="20"/>
        </w:rPr>
        <w:t>em</w:t>
      </w:r>
    </w:p>
    <w:p w:rsidR="00CF6E49" w:rsidRPr="00126FA3" w:rsidRDefault="006313D9" w:rsidP="00AE2DC5">
      <w:pPr>
        <w:rPr>
          <w:rFonts w:ascii="Verdana" w:hAnsi="Verdana"/>
          <w:b/>
          <w:bCs/>
          <w:snapToGrid w:val="0"/>
          <w:sz w:val="20"/>
          <w:szCs w:val="20"/>
          <w:lang w:val="en-US"/>
        </w:rPr>
      </w:pPr>
      <w:r w:rsidRPr="00126F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126FA3" w:rsidRDefault="00D8162E" w:rsidP="00AE2DC5">
      <w:pPr>
        <w:jc w:val="both"/>
        <w:rPr>
          <w:rFonts w:ascii="Verdana" w:hAnsi="Verdana"/>
          <w:bCs/>
          <w:sz w:val="20"/>
          <w:szCs w:val="20"/>
        </w:rPr>
      </w:pPr>
      <w:r w:rsidRPr="00126FA3">
        <w:rPr>
          <w:rFonts w:ascii="Verdana" w:hAnsi="Verdana"/>
          <w:bCs/>
          <w:sz w:val="20"/>
          <w:szCs w:val="20"/>
        </w:rPr>
        <w:t>Sídlo</w:t>
      </w:r>
      <w:r w:rsidR="00CF6E49" w:rsidRPr="00126FA3">
        <w:rPr>
          <w:rFonts w:ascii="Verdana" w:hAnsi="Verdana"/>
          <w:bCs/>
          <w:sz w:val="20"/>
          <w:szCs w:val="20"/>
        </w:rPr>
        <w:t>:</w:t>
      </w:r>
      <w:r w:rsidR="00E7355F" w:rsidRPr="00126FA3">
        <w:rPr>
          <w:rFonts w:ascii="Verdana" w:hAnsi="Verdana"/>
          <w:bCs/>
          <w:sz w:val="20"/>
          <w:szCs w:val="20"/>
        </w:rPr>
        <w:t xml:space="preserve">                                                          </w:t>
      </w:r>
      <w:r w:rsidR="00767E86">
        <w:rPr>
          <w:rFonts w:ascii="Verdana" w:hAnsi="Verdana"/>
          <w:bCs/>
          <w:sz w:val="20"/>
          <w:szCs w:val="20"/>
        </w:rPr>
        <w:t xml:space="preserve">    </w:t>
      </w:r>
      <w:r w:rsidR="00233696" w:rsidRPr="00126F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126FA3" w:rsidRDefault="00CF6E49" w:rsidP="00AE2DC5">
      <w:pPr>
        <w:rPr>
          <w:rFonts w:ascii="Verdana" w:hAnsi="Verdana"/>
          <w:b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 xml:space="preserve">Zastoupený: </w:t>
      </w:r>
      <w:r w:rsidR="00E7355F" w:rsidRPr="00126FA3">
        <w:rPr>
          <w:rFonts w:ascii="Verdana" w:hAnsi="Verdana"/>
          <w:sz w:val="20"/>
          <w:szCs w:val="20"/>
        </w:rPr>
        <w:t xml:space="preserve">                                                       </w:t>
      </w:r>
      <w:r w:rsidR="00233696" w:rsidRPr="00126F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126FA3" w:rsidRDefault="00CF6E49" w:rsidP="00AE2DC5">
      <w:pPr>
        <w:rPr>
          <w:rFonts w:ascii="Verdana" w:hAnsi="Verdana"/>
          <w:b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 xml:space="preserve">Ve smluvních záležitostech oprávněn jednat: </w:t>
      </w:r>
      <w:r w:rsidR="00E7355F" w:rsidRPr="00126FA3">
        <w:rPr>
          <w:rFonts w:ascii="Verdana" w:hAnsi="Verdana"/>
          <w:sz w:val="20"/>
          <w:szCs w:val="20"/>
        </w:rPr>
        <w:t xml:space="preserve">   </w:t>
      </w:r>
      <w:r w:rsidR="00767E86">
        <w:rPr>
          <w:rFonts w:ascii="Verdana" w:hAnsi="Verdana"/>
          <w:sz w:val="20"/>
          <w:szCs w:val="20"/>
        </w:rPr>
        <w:t xml:space="preserve">      </w:t>
      </w:r>
      <w:r w:rsidR="00233696" w:rsidRPr="00126F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126FA3" w:rsidRDefault="00CF6E49" w:rsidP="00AE2DC5">
      <w:pPr>
        <w:pStyle w:val="Zkladntext"/>
        <w:spacing w:line="240" w:lineRule="auto"/>
        <w:rPr>
          <w:rFonts w:ascii="Verdana" w:hAnsi="Verdana"/>
          <w:sz w:val="20"/>
        </w:rPr>
      </w:pPr>
      <w:r w:rsidRPr="00126FA3">
        <w:rPr>
          <w:rFonts w:ascii="Verdana" w:hAnsi="Verdana"/>
          <w:b w:val="0"/>
          <w:sz w:val="20"/>
        </w:rPr>
        <w:t>V technických záležitostech oprávněn jednat:</w:t>
      </w:r>
      <w:r w:rsidR="00E7355F" w:rsidRPr="00126FA3">
        <w:rPr>
          <w:rFonts w:ascii="Verdana" w:hAnsi="Verdana"/>
          <w:b w:val="0"/>
          <w:sz w:val="20"/>
        </w:rPr>
        <w:t xml:space="preserve">  </w:t>
      </w:r>
      <w:r w:rsidRPr="00126FA3">
        <w:rPr>
          <w:rFonts w:ascii="Verdana" w:hAnsi="Verdana"/>
          <w:b w:val="0"/>
          <w:sz w:val="20"/>
        </w:rPr>
        <w:t xml:space="preserve"> </w:t>
      </w:r>
      <w:r w:rsidR="00767E86">
        <w:rPr>
          <w:rFonts w:ascii="Verdana" w:hAnsi="Verdana"/>
          <w:b w:val="0"/>
          <w:sz w:val="20"/>
        </w:rPr>
        <w:t xml:space="preserve">      </w:t>
      </w:r>
      <w:r w:rsidR="00233696" w:rsidRPr="00126FA3">
        <w:rPr>
          <w:rFonts w:ascii="Verdana" w:hAnsi="Verdana"/>
          <w:bCs/>
          <w:sz w:val="20"/>
          <w:highlight w:val="yellow"/>
          <w:lang w:val="en-US"/>
        </w:rPr>
        <w:t>[DOPLNIT]</w:t>
      </w:r>
    </w:p>
    <w:p w:rsidR="00660B9F" w:rsidRPr="00126FA3" w:rsidRDefault="00CF6E49" w:rsidP="000651E8">
      <w:pPr>
        <w:rPr>
          <w:rFonts w:ascii="Verdana" w:hAnsi="Verdana"/>
          <w:b/>
          <w:sz w:val="20"/>
          <w:szCs w:val="20"/>
          <w:lang w:val="en-US"/>
        </w:rPr>
      </w:pPr>
      <w:r w:rsidRPr="00126FA3">
        <w:rPr>
          <w:rFonts w:ascii="Verdana" w:hAnsi="Verdana"/>
          <w:sz w:val="20"/>
          <w:szCs w:val="20"/>
        </w:rPr>
        <w:t xml:space="preserve">Bankovní spojení: </w:t>
      </w:r>
      <w:r w:rsidR="00E7355F" w:rsidRPr="00126FA3">
        <w:rPr>
          <w:rFonts w:ascii="Verdana" w:hAnsi="Verdana"/>
          <w:sz w:val="20"/>
          <w:szCs w:val="20"/>
        </w:rPr>
        <w:t xml:space="preserve">                                              </w:t>
      </w:r>
      <w:r w:rsidR="00767E86">
        <w:rPr>
          <w:rFonts w:ascii="Verdana" w:hAnsi="Verdana"/>
          <w:sz w:val="20"/>
          <w:szCs w:val="20"/>
        </w:rPr>
        <w:t xml:space="preserve"> </w:t>
      </w:r>
      <w:r w:rsidR="00660B9F" w:rsidRPr="00126F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126FA3" w:rsidRDefault="00CF6E49" w:rsidP="000651E8">
      <w:pPr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>Číslo účtu:</w:t>
      </w:r>
      <w:r w:rsidR="00E7355F" w:rsidRPr="00126FA3">
        <w:rPr>
          <w:rFonts w:ascii="Verdana" w:hAnsi="Verdana"/>
          <w:sz w:val="20"/>
          <w:szCs w:val="20"/>
        </w:rPr>
        <w:t xml:space="preserve">                                                          </w:t>
      </w:r>
      <w:r w:rsidRPr="00126FA3">
        <w:rPr>
          <w:rFonts w:ascii="Verdana" w:hAnsi="Verdana"/>
          <w:b/>
          <w:sz w:val="20"/>
          <w:szCs w:val="20"/>
        </w:rPr>
        <w:t xml:space="preserve"> </w:t>
      </w:r>
      <w:r w:rsidR="00660B9F" w:rsidRPr="00126F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660B9F" w:rsidRPr="00126FA3" w:rsidRDefault="00CF6E49" w:rsidP="000651E8">
      <w:pPr>
        <w:rPr>
          <w:rFonts w:ascii="Verdana" w:hAnsi="Verdana"/>
          <w:b/>
          <w:sz w:val="20"/>
          <w:szCs w:val="20"/>
          <w:lang w:val="en-US"/>
        </w:rPr>
      </w:pPr>
      <w:r w:rsidRPr="00126FA3">
        <w:rPr>
          <w:rFonts w:ascii="Verdana" w:hAnsi="Verdana"/>
          <w:sz w:val="20"/>
          <w:szCs w:val="20"/>
        </w:rPr>
        <w:t>IČ/DIČ:</w:t>
      </w:r>
      <w:r w:rsidR="00E7355F" w:rsidRPr="00126FA3">
        <w:rPr>
          <w:rFonts w:ascii="Verdana" w:hAnsi="Verdana"/>
          <w:sz w:val="20"/>
          <w:szCs w:val="20"/>
        </w:rPr>
        <w:t xml:space="preserve">                                                              </w:t>
      </w:r>
      <w:r w:rsidRPr="00126FA3">
        <w:rPr>
          <w:rFonts w:ascii="Verdana" w:hAnsi="Verdana"/>
          <w:sz w:val="20"/>
          <w:szCs w:val="20"/>
        </w:rPr>
        <w:t xml:space="preserve"> </w:t>
      </w:r>
      <w:r w:rsidR="00660B9F" w:rsidRPr="00126F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B68CC" w:rsidRPr="00126FA3" w:rsidRDefault="00CB68CC" w:rsidP="00F70405">
      <w:pPr>
        <w:spacing w:before="240" w:line="240" w:lineRule="atLeast"/>
        <w:ind w:right="-284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 xml:space="preserve">Společnost je zapsaná v obchodním rejstříku vedeném u </w:t>
      </w:r>
      <w:r w:rsidR="00233696" w:rsidRPr="00126F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="000F648D" w:rsidRPr="00126FA3">
        <w:rPr>
          <w:rFonts w:ascii="Verdana" w:hAnsi="Verdana"/>
          <w:sz w:val="20"/>
          <w:szCs w:val="20"/>
        </w:rPr>
        <w:t>soudu v</w:t>
      </w:r>
      <w:r w:rsidR="00233696" w:rsidRPr="00126FA3">
        <w:rPr>
          <w:rFonts w:ascii="Verdana" w:hAnsi="Verdana"/>
          <w:sz w:val="20"/>
          <w:szCs w:val="20"/>
        </w:rPr>
        <w:t xml:space="preserve"> </w:t>
      </w:r>
      <w:r w:rsidR="00233696" w:rsidRPr="00126F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Pr="00126FA3">
        <w:rPr>
          <w:rFonts w:ascii="Verdana" w:hAnsi="Verdana"/>
          <w:sz w:val="20"/>
          <w:szCs w:val="20"/>
        </w:rPr>
        <w:t>oddíl</w:t>
      </w:r>
      <w:r w:rsidR="00233696" w:rsidRPr="00126FA3">
        <w:rPr>
          <w:rFonts w:ascii="Verdana" w:hAnsi="Verdana"/>
          <w:sz w:val="20"/>
          <w:szCs w:val="20"/>
        </w:rPr>
        <w:t xml:space="preserve"> </w:t>
      </w:r>
      <w:r w:rsidR="00233696" w:rsidRPr="00126F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</w:t>
      </w:r>
      <w:r w:rsidR="00233696" w:rsidRPr="00126FA3">
        <w:rPr>
          <w:rFonts w:ascii="Verdana" w:hAnsi="Verdana"/>
          <w:b/>
          <w:bCs/>
          <w:snapToGrid w:val="0"/>
          <w:sz w:val="20"/>
          <w:szCs w:val="20"/>
          <w:lang w:val="en-US"/>
        </w:rPr>
        <w:t>]</w:t>
      </w:r>
      <w:r w:rsidRPr="00126FA3">
        <w:rPr>
          <w:rFonts w:ascii="Verdana" w:hAnsi="Verdana"/>
          <w:sz w:val="20"/>
          <w:szCs w:val="20"/>
        </w:rPr>
        <w:t xml:space="preserve"> vložka </w:t>
      </w:r>
      <w:r w:rsidR="00233696" w:rsidRPr="00126F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="00233696" w:rsidRPr="00126FA3">
        <w:rPr>
          <w:rFonts w:ascii="Verdana" w:hAnsi="Verdana"/>
          <w:b/>
          <w:bCs/>
          <w:snapToGrid w:val="0"/>
          <w:sz w:val="20"/>
          <w:szCs w:val="20"/>
          <w:lang w:val="en-US"/>
        </w:rPr>
        <w:t>.</w:t>
      </w:r>
    </w:p>
    <w:p w:rsidR="00AE14EC" w:rsidRPr="00540EB0" w:rsidRDefault="000475F1" w:rsidP="00F70405">
      <w:pPr>
        <w:spacing w:line="240" w:lineRule="atLeast"/>
        <w:jc w:val="both"/>
        <w:rPr>
          <w:rFonts w:ascii="Verdana" w:hAnsi="Verdana" w:cs="Arial"/>
          <w:b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t xml:space="preserve">na veřejnou zakázku malého rozsahu </w:t>
      </w:r>
      <w:r w:rsidR="002921CB" w:rsidRPr="00126FA3">
        <w:rPr>
          <w:rFonts w:ascii="Verdana" w:hAnsi="Verdana"/>
          <w:sz w:val="20"/>
          <w:szCs w:val="20"/>
        </w:rPr>
        <w:t>s</w:t>
      </w:r>
      <w:r w:rsidR="00AE14EC">
        <w:rPr>
          <w:rFonts w:ascii="Verdana" w:hAnsi="Verdana"/>
          <w:sz w:val="20"/>
          <w:szCs w:val="20"/>
        </w:rPr>
        <w:t> </w:t>
      </w:r>
      <w:proofErr w:type="gramStart"/>
      <w:r w:rsidR="002921CB" w:rsidRPr="00126FA3">
        <w:rPr>
          <w:rFonts w:ascii="Verdana" w:hAnsi="Verdana"/>
          <w:sz w:val="20"/>
          <w:szCs w:val="20"/>
        </w:rPr>
        <w:t>názvem</w:t>
      </w:r>
      <w:r w:rsidR="00AE14EC">
        <w:rPr>
          <w:rFonts w:ascii="Verdana" w:hAnsi="Verdana"/>
          <w:sz w:val="20"/>
          <w:szCs w:val="20"/>
        </w:rPr>
        <w:t xml:space="preserve"> : </w:t>
      </w:r>
      <w:r w:rsidR="00AE14EC" w:rsidRPr="00540EB0">
        <w:rPr>
          <w:rFonts w:ascii="Verdana" w:hAnsi="Verdana" w:cs="Arial"/>
          <w:b/>
          <w:sz w:val="20"/>
          <w:szCs w:val="20"/>
        </w:rPr>
        <w:t>Projekty</w:t>
      </w:r>
      <w:proofErr w:type="gramEnd"/>
      <w:r w:rsidR="00AE14EC" w:rsidRPr="00540EB0">
        <w:rPr>
          <w:rFonts w:ascii="Verdana" w:hAnsi="Verdana" w:cs="Arial"/>
          <w:b/>
          <w:sz w:val="20"/>
          <w:szCs w:val="20"/>
        </w:rPr>
        <w:t xml:space="preserve"> na realizaci plánu společných zařízení včetně výkonu autorského dozoru</w:t>
      </w:r>
    </w:p>
    <w:p w:rsidR="00AE14EC" w:rsidRPr="00540EB0" w:rsidRDefault="00AE14EC" w:rsidP="00F70405">
      <w:pPr>
        <w:spacing w:line="240" w:lineRule="atLeast"/>
        <w:jc w:val="both"/>
        <w:rPr>
          <w:rFonts w:ascii="Verdana" w:hAnsi="Verdana"/>
          <w:sz w:val="20"/>
          <w:szCs w:val="20"/>
        </w:rPr>
      </w:pPr>
      <w:proofErr w:type="gramStart"/>
      <w:r w:rsidRPr="00540EB0">
        <w:rPr>
          <w:rFonts w:ascii="Verdana" w:hAnsi="Verdana" w:cs="Arial"/>
          <w:b/>
          <w:sz w:val="20"/>
          <w:szCs w:val="20"/>
        </w:rPr>
        <w:t xml:space="preserve">část 1)  </w:t>
      </w:r>
      <w:r w:rsidRPr="00540EB0">
        <w:rPr>
          <w:rFonts w:ascii="Verdana" w:hAnsi="Verdana"/>
          <w:sz w:val="20"/>
          <w:szCs w:val="20"/>
        </w:rPr>
        <w:t>Projekt</w:t>
      </w:r>
      <w:proofErr w:type="gramEnd"/>
      <w:r w:rsidRPr="00540EB0">
        <w:rPr>
          <w:rFonts w:ascii="Verdana" w:hAnsi="Verdana"/>
          <w:sz w:val="20"/>
          <w:szCs w:val="20"/>
        </w:rPr>
        <w:t xml:space="preserve"> polní cesty VPCS 3 Sibřina včetně vegetačních úprav</w:t>
      </w:r>
    </w:p>
    <w:p w:rsidR="00AE14EC" w:rsidRPr="00540EB0" w:rsidRDefault="00AE14EC" w:rsidP="00F70405">
      <w:pPr>
        <w:spacing w:line="240" w:lineRule="atLeast"/>
        <w:ind w:left="918"/>
        <w:rPr>
          <w:rFonts w:ascii="Verdana" w:hAnsi="Verdana"/>
          <w:sz w:val="20"/>
          <w:szCs w:val="20"/>
        </w:rPr>
      </w:pPr>
      <w:r w:rsidRPr="00540EB0">
        <w:rPr>
          <w:rFonts w:ascii="Verdana" w:hAnsi="Verdana"/>
          <w:sz w:val="20"/>
          <w:szCs w:val="20"/>
        </w:rPr>
        <w:t xml:space="preserve">Projekt polní cesty DPCS 1 Dobročovice a projekt rekonstrukce HPCS 2 </w:t>
      </w:r>
      <w:r>
        <w:rPr>
          <w:rFonts w:ascii="Verdana" w:hAnsi="Verdana"/>
          <w:sz w:val="20"/>
          <w:szCs w:val="20"/>
        </w:rPr>
        <w:t xml:space="preserve">   </w:t>
      </w:r>
      <w:r w:rsidRPr="00540EB0">
        <w:rPr>
          <w:rFonts w:ascii="Verdana" w:hAnsi="Verdana"/>
          <w:sz w:val="20"/>
          <w:szCs w:val="20"/>
        </w:rPr>
        <w:t xml:space="preserve">Dobročovice včetně vegetačních úprav </w:t>
      </w:r>
    </w:p>
    <w:p w:rsidR="004F154E" w:rsidRPr="00126FA3" w:rsidRDefault="00AE14EC" w:rsidP="00AE2DC5">
      <w:pPr>
        <w:jc w:val="both"/>
        <w:rPr>
          <w:rFonts w:ascii="Verdana" w:hAnsi="Verdana"/>
          <w:snapToGrid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CF6E49" w:rsidRPr="00126FA3">
        <w:rPr>
          <w:rFonts w:ascii="Verdana" w:hAnsi="Verdana"/>
          <w:sz w:val="20"/>
          <w:szCs w:val="20"/>
        </w:rPr>
        <w:t xml:space="preserve">a základě výsledku výběrového řízení podle zákona č. 137/2006 Sb., o veřejných zakázkách, ve znění pozdějších předpisů </w:t>
      </w:r>
      <w:r w:rsidR="001177C9" w:rsidRPr="00126FA3">
        <w:rPr>
          <w:rFonts w:ascii="Verdana" w:hAnsi="Verdana"/>
          <w:sz w:val="20"/>
          <w:szCs w:val="20"/>
        </w:rPr>
        <w:t>(dále jen „</w:t>
      </w:r>
      <w:r w:rsidR="001177C9" w:rsidRPr="00126FA3">
        <w:rPr>
          <w:rFonts w:ascii="Verdana" w:hAnsi="Verdana"/>
          <w:snapToGrid w:val="0"/>
          <w:sz w:val="20"/>
          <w:szCs w:val="20"/>
        </w:rPr>
        <w:t>ZVZ“).</w:t>
      </w:r>
    </w:p>
    <w:p w:rsidR="004F154E" w:rsidRPr="00126FA3" w:rsidRDefault="004F154E" w:rsidP="000651E8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napToGrid w:val="0"/>
          <w:sz w:val="20"/>
          <w:szCs w:val="20"/>
        </w:rPr>
        <w:br w:type="page"/>
      </w:r>
      <w:r w:rsidRPr="00126FA3">
        <w:rPr>
          <w:rFonts w:ascii="Verdana" w:hAnsi="Verdana"/>
          <w:sz w:val="20"/>
          <w:szCs w:val="20"/>
        </w:rPr>
        <w:lastRenderedPageBreak/>
        <w:br/>
        <w:t>Předmět a účel smlouvy</w:t>
      </w:r>
    </w:p>
    <w:p w:rsidR="008665E9" w:rsidRPr="00126FA3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Účelem této smlouvy je zajištění vypracování projektové dokumentace </w:t>
      </w:r>
      <w:r w:rsidR="00E00A8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pro </w:t>
      </w:r>
      <w:r w:rsidR="00A56274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vydání </w:t>
      </w:r>
      <w:r w:rsidR="00E00A8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stavební</w:t>
      </w:r>
      <w:r w:rsidR="00A56274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ho povolení a pro provádění </w:t>
      </w:r>
      <w:proofErr w:type="gramStart"/>
      <w:r w:rsidR="00A56274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stavby </w:t>
      </w:r>
      <w:r w:rsidR="00E00A8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655172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(dále</w:t>
      </w:r>
      <w:proofErr w:type="gramEnd"/>
      <w:r w:rsidR="00655172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jen „projektová dokumentace“)</w:t>
      </w:r>
      <w:r w:rsidR="00E00A8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v rozsahu nezbytném pro realizaci následující stavby:</w:t>
      </w:r>
    </w:p>
    <w:p w:rsidR="00C126FF" w:rsidRPr="00126FA3" w:rsidRDefault="00C126FF" w:rsidP="00C126FF">
      <w:pPr>
        <w:rPr>
          <w:rStyle w:val="l-L2Char"/>
          <w:rFonts w:ascii="Verdana" w:hAnsi="Verdana"/>
          <w:b/>
          <w:sz w:val="20"/>
          <w:szCs w:val="20"/>
        </w:rPr>
      </w:pPr>
      <w:r w:rsidRPr="00126FA3">
        <w:rPr>
          <w:rStyle w:val="l-L2Char"/>
          <w:rFonts w:ascii="Verdana" w:hAnsi="Verdana"/>
          <w:b/>
          <w:sz w:val="20"/>
          <w:szCs w:val="20"/>
        </w:rPr>
        <w:t xml:space="preserve">          </w:t>
      </w:r>
      <w:r w:rsidR="000F5BF7" w:rsidRPr="00126FA3">
        <w:rPr>
          <w:rStyle w:val="l-L2Char"/>
          <w:rFonts w:ascii="Verdana" w:hAnsi="Verdana"/>
          <w:b/>
          <w:sz w:val="20"/>
          <w:szCs w:val="20"/>
        </w:rPr>
        <w:t xml:space="preserve">Název stavby: </w:t>
      </w:r>
      <w:r w:rsidR="00A56274" w:rsidRPr="00126FA3">
        <w:rPr>
          <w:rStyle w:val="l-L2Char"/>
          <w:rFonts w:ascii="Verdana" w:hAnsi="Verdana"/>
          <w:b/>
          <w:sz w:val="20"/>
          <w:szCs w:val="20"/>
        </w:rPr>
        <w:t xml:space="preserve">   </w:t>
      </w:r>
    </w:p>
    <w:p w:rsidR="00C126FF" w:rsidRPr="00126FA3" w:rsidRDefault="00C126FF" w:rsidP="00C126F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126FA3">
        <w:rPr>
          <w:rFonts w:ascii="Verdana" w:hAnsi="Verdana"/>
          <w:b/>
          <w:sz w:val="20"/>
          <w:szCs w:val="20"/>
        </w:rPr>
        <w:t xml:space="preserve">   Polní cesta VPCS 3 Sibřina včetně vegetačních úprav</w:t>
      </w:r>
    </w:p>
    <w:p w:rsidR="00035F68" w:rsidRPr="00126FA3" w:rsidRDefault="00C126FF" w:rsidP="00126FA3">
      <w:pPr>
        <w:rPr>
          <w:rStyle w:val="l-L2Char"/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 w:rsidR="008E133F" w:rsidRPr="00126FA3">
        <w:rPr>
          <w:rStyle w:val="l-L2Char"/>
          <w:rFonts w:ascii="Verdana" w:hAnsi="Verdana"/>
          <w:sz w:val="20"/>
          <w:szCs w:val="20"/>
        </w:rPr>
        <w:t>Místo stavby:</w:t>
      </w:r>
      <w:r w:rsidR="00A56274" w:rsidRPr="00126FA3">
        <w:rPr>
          <w:rStyle w:val="l-L2Char"/>
          <w:rFonts w:ascii="Verdana" w:hAnsi="Verdana"/>
          <w:sz w:val="20"/>
          <w:szCs w:val="20"/>
        </w:rPr>
        <w:t xml:space="preserve">    </w:t>
      </w:r>
      <w:r w:rsidR="008E133F" w:rsidRPr="00126FA3">
        <w:rPr>
          <w:rStyle w:val="l-L2Char"/>
          <w:rFonts w:ascii="Verdana" w:hAnsi="Verdana"/>
          <w:sz w:val="20"/>
          <w:szCs w:val="20"/>
        </w:rPr>
        <w:t xml:space="preserve"> </w:t>
      </w:r>
      <w:proofErr w:type="gramStart"/>
      <w:r w:rsidRPr="00126FA3">
        <w:rPr>
          <w:rStyle w:val="l-L2Char"/>
          <w:rFonts w:ascii="Verdana" w:hAnsi="Verdana"/>
          <w:sz w:val="20"/>
          <w:szCs w:val="20"/>
        </w:rPr>
        <w:t>k.</w:t>
      </w:r>
      <w:proofErr w:type="spellStart"/>
      <w:r w:rsidRPr="00126FA3">
        <w:rPr>
          <w:rStyle w:val="l-L2Char"/>
          <w:rFonts w:ascii="Verdana" w:hAnsi="Verdana"/>
          <w:sz w:val="20"/>
          <w:szCs w:val="20"/>
        </w:rPr>
        <w:t>ú</w:t>
      </w:r>
      <w:proofErr w:type="spellEnd"/>
      <w:r w:rsidRPr="00126FA3">
        <w:rPr>
          <w:rStyle w:val="l-L2Char"/>
          <w:rFonts w:ascii="Verdana" w:hAnsi="Verdana"/>
          <w:sz w:val="20"/>
          <w:szCs w:val="20"/>
        </w:rPr>
        <w:t>.</w:t>
      </w:r>
      <w:proofErr w:type="gramEnd"/>
      <w:r w:rsidRPr="00126FA3">
        <w:rPr>
          <w:rStyle w:val="l-L2Char"/>
          <w:rFonts w:ascii="Verdana" w:hAnsi="Verdana"/>
          <w:sz w:val="20"/>
          <w:szCs w:val="20"/>
        </w:rPr>
        <w:t xml:space="preserve"> Sibřina</w:t>
      </w:r>
    </w:p>
    <w:p w:rsidR="00BF54A9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Verdana" w:hAnsi="Verdana"/>
          <w:b w:val="0"/>
          <w:sz w:val="20"/>
          <w:szCs w:val="20"/>
          <w:u w:val="none"/>
          <w:lang w:val="en-US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Popis stavby:  </w:t>
      </w:r>
      <w:r w:rsidR="00BF54A9" w:rsidRPr="00BF54A9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Polní cesta VPCS 3 </w:t>
      </w:r>
      <w:proofErr w:type="spellStart"/>
      <w:r w:rsidR="00BF54A9" w:rsidRPr="00BF54A9">
        <w:rPr>
          <w:rStyle w:val="l-L2Char"/>
          <w:rFonts w:ascii="Verdana" w:hAnsi="Verdana"/>
          <w:b w:val="0"/>
          <w:sz w:val="20"/>
          <w:szCs w:val="20"/>
          <w:u w:val="none"/>
        </w:rPr>
        <w:t>Sibřina</w:t>
      </w:r>
      <w:proofErr w:type="spellEnd"/>
      <w:r w:rsidR="00BF54A9" w:rsidRPr="00BF54A9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vedlejší polní cestou umístěnou na pozemcích </w:t>
      </w:r>
      <w:proofErr w:type="spellStart"/>
      <w:r w:rsidR="00BF54A9" w:rsidRPr="00126FA3">
        <w:rPr>
          <w:rFonts w:ascii="Verdana" w:hAnsi="Verdana"/>
          <w:b w:val="0"/>
          <w:sz w:val="20"/>
          <w:szCs w:val="20"/>
          <w:u w:val="none"/>
          <w:lang w:val="en-US"/>
        </w:rPr>
        <w:t>parc</w:t>
      </w:r>
      <w:proofErr w:type="spellEnd"/>
      <w:r w:rsidR="00BF54A9" w:rsidRPr="00126FA3">
        <w:rPr>
          <w:rFonts w:ascii="Verdana" w:hAnsi="Verdana"/>
          <w:b w:val="0"/>
          <w:sz w:val="20"/>
          <w:szCs w:val="20"/>
          <w:u w:val="none"/>
          <w:lang w:val="en-US"/>
        </w:rPr>
        <w:t>. č. 676, 677</w:t>
      </w:r>
      <w:r w:rsidR="00767E86">
        <w:rPr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proofErr w:type="gramStart"/>
      <w:r w:rsidR="00767E86">
        <w:rPr>
          <w:rFonts w:ascii="Verdana" w:hAnsi="Verdana"/>
          <w:b w:val="0"/>
          <w:sz w:val="20"/>
          <w:szCs w:val="20"/>
          <w:u w:val="none"/>
          <w:lang w:val="en-US"/>
        </w:rPr>
        <w:t>k.ú</w:t>
      </w:r>
      <w:proofErr w:type="spellEnd"/>
      <w:r w:rsidR="00767E86">
        <w:rPr>
          <w:rFonts w:ascii="Verdana" w:hAnsi="Verdana"/>
          <w:b w:val="0"/>
          <w:sz w:val="20"/>
          <w:szCs w:val="20"/>
          <w:u w:val="none"/>
          <w:lang w:val="en-US"/>
        </w:rPr>
        <w:t>.</w:t>
      </w:r>
      <w:proofErr w:type="gramEnd"/>
      <w:r w:rsidR="00767E86">
        <w:rPr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proofErr w:type="gramStart"/>
      <w:r w:rsidR="00767E86">
        <w:rPr>
          <w:rFonts w:ascii="Verdana" w:hAnsi="Verdana"/>
          <w:b w:val="0"/>
          <w:sz w:val="20"/>
          <w:szCs w:val="20"/>
          <w:u w:val="none"/>
          <w:lang w:val="en-US"/>
        </w:rPr>
        <w:t>Sibřina</w:t>
      </w:r>
      <w:proofErr w:type="spellEnd"/>
      <w:r w:rsidR="00BF54A9" w:rsidRPr="00126FA3">
        <w:rPr>
          <w:rFonts w:ascii="Verdana" w:hAnsi="Verdana"/>
          <w:b w:val="0"/>
          <w:sz w:val="20"/>
          <w:szCs w:val="20"/>
          <w:u w:val="none"/>
          <w:lang w:val="en-US"/>
        </w:rPr>
        <w:t>.</w:t>
      </w:r>
      <w:proofErr w:type="gramEnd"/>
    </w:p>
    <w:p w:rsidR="00BF54A9" w:rsidRPr="00126FA3" w:rsidRDefault="00BF54A9" w:rsidP="00126FA3">
      <w:pPr>
        <w:ind w:left="705"/>
        <w:jc w:val="both"/>
        <w:rPr>
          <w:rFonts w:ascii="Verdana" w:hAnsi="Verdana"/>
          <w:b/>
          <w:sz w:val="20"/>
          <w:szCs w:val="20"/>
        </w:rPr>
      </w:pPr>
      <w:r w:rsidRPr="00126FA3">
        <w:rPr>
          <w:rFonts w:ascii="Verdana" w:hAnsi="Verdana"/>
          <w:b/>
          <w:sz w:val="20"/>
          <w:szCs w:val="20"/>
        </w:rPr>
        <w:t xml:space="preserve">Polní cesta DPCS 1 Dobročovice a rekonstrukce HPCS 2 Dobročovice včetně vegetačních úprav </w:t>
      </w:r>
    </w:p>
    <w:p w:rsidR="00BF54A9" w:rsidRPr="00961553" w:rsidRDefault="00BF54A9" w:rsidP="00BF54A9">
      <w:pPr>
        <w:rPr>
          <w:rStyle w:val="l-L2Char"/>
          <w:rFonts w:ascii="Verdana" w:hAnsi="Verdana"/>
          <w:sz w:val="20"/>
          <w:szCs w:val="20"/>
        </w:rPr>
      </w:pPr>
      <w:r>
        <w:rPr>
          <w:rStyle w:val="l-L2Char"/>
          <w:rFonts w:ascii="Verdana" w:hAnsi="Verdana"/>
          <w:sz w:val="20"/>
          <w:szCs w:val="20"/>
        </w:rPr>
        <w:t xml:space="preserve">          </w:t>
      </w:r>
      <w:r w:rsidRPr="00961553">
        <w:rPr>
          <w:rStyle w:val="l-L2Char"/>
          <w:rFonts w:ascii="Verdana" w:hAnsi="Verdana"/>
          <w:sz w:val="20"/>
          <w:szCs w:val="20"/>
        </w:rPr>
        <w:t xml:space="preserve">Místo stavby:    </w:t>
      </w:r>
      <w:proofErr w:type="gramStart"/>
      <w:r w:rsidRPr="00961553">
        <w:rPr>
          <w:rStyle w:val="l-L2Char"/>
          <w:rFonts w:ascii="Verdana" w:hAnsi="Verdana"/>
          <w:sz w:val="20"/>
          <w:szCs w:val="20"/>
        </w:rPr>
        <w:t>k.</w:t>
      </w:r>
      <w:proofErr w:type="spellStart"/>
      <w:r w:rsidRPr="00961553">
        <w:rPr>
          <w:rStyle w:val="l-L2Char"/>
          <w:rFonts w:ascii="Verdana" w:hAnsi="Verdana"/>
          <w:sz w:val="20"/>
          <w:szCs w:val="20"/>
        </w:rPr>
        <w:t>ú</w:t>
      </w:r>
      <w:proofErr w:type="spellEnd"/>
      <w:r w:rsidRPr="00961553">
        <w:rPr>
          <w:rStyle w:val="l-L2Char"/>
          <w:rFonts w:ascii="Verdana" w:hAnsi="Verdana"/>
          <w:sz w:val="20"/>
          <w:szCs w:val="20"/>
        </w:rPr>
        <w:t>.</w:t>
      </w:r>
      <w:proofErr w:type="gramEnd"/>
      <w:r w:rsidRPr="00961553">
        <w:rPr>
          <w:rStyle w:val="l-L2Char"/>
          <w:rFonts w:ascii="Verdana" w:hAnsi="Verdana"/>
          <w:sz w:val="20"/>
          <w:szCs w:val="20"/>
        </w:rPr>
        <w:t xml:space="preserve"> Dobročovice </w:t>
      </w:r>
    </w:p>
    <w:p w:rsidR="00BF54A9" w:rsidRDefault="00BF54A9" w:rsidP="00F70405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Fonts w:ascii="Verdana" w:hAnsi="Verdana"/>
          <w:b w:val="0"/>
          <w:sz w:val="20"/>
          <w:szCs w:val="20"/>
          <w:u w:val="none"/>
          <w:lang w:val="en-US"/>
        </w:rPr>
      </w:pPr>
      <w:r w:rsidRPr="0096155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Popis stavby: </w:t>
      </w:r>
      <w:r w:rsidR="00767E86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Polní cesta </w:t>
      </w:r>
      <w:r w:rsidRPr="00126FA3">
        <w:rPr>
          <w:rFonts w:ascii="Verdana" w:hAnsi="Verdana"/>
          <w:b w:val="0"/>
          <w:sz w:val="20"/>
          <w:szCs w:val="20"/>
          <w:u w:val="none"/>
        </w:rPr>
        <w:t>DPCS 1</w:t>
      </w:r>
      <w:r w:rsidR="00767E86">
        <w:rPr>
          <w:rFonts w:ascii="Verdana" w:hAnsi="Verdana"/>
          <w:b w:val="0"/>
          <w:sz w:val="20"/>
          <w:szCs w:val="20"/>
          <w:u w:val="none"/>
        </w:rPr>
        <w:t xml:space="preserve"> je doplňkovou polní cestou umístěnou na pozemku </w:t>
      </w:r>
      <w:proofErr w:type="spellStart"/>
      <w:r w:rsidR="00767E86">
        <w:rPr>
          <w:rFonts w:ascii="Verdana" w:hAnsi="Verdana"/>
          <w:b w:val="0"/>
          <w:sz w:val="20"/>
          <w:szCs w:val="20"/>
          <w:u w:val="none"/>
        </w:rPr>
        <w:t>parc.č</w:t>
      </w:r>
      <w:proofErr w:type="spellEnd"/>
      <w:r w:rsidR="00767E86">
        <w:rPr>
          <w:rFonts w:ascii="Verdana" w:hAnsi="Verdana"/>
          <w:b w:val="0"/>
          <w:sz w:val="20"/>
          <w:szCs w:val="20"/>
          <w:u w:val="none"/>
        </w:rPr>
        <w:t xml:space="preserve">. </w:t>
      </w:r>
      <w:r w:rsidRPr="00126FA3">
        <w:rPr>
          <w:rFonts w:ascii="Verdana" w:hAnsi="Verdana"/>
          <w:b w:val="0"/>
          <w:sz w:val="20"/>
          <w:szCs w:val="20"/>
          <w:u w:val="none"/>
        </w:rPr>
        <w:t>843</w:t>
      </w:r>
      <w:r w:rsidR="00767E86">
        <w:rPr>
          <w:rFonts w:ascii="Verdana" w:hAnsi="Verdana"/>
          <w:b w:val="0"/>
          <w:sz w:val="20"/>
          <w:szCs w:val="20"/>
          <w:u w:val="none"/>
        </w:rPr>
        <w:t xml:space="preserve"> </w:t>
      </w:r>
      <w:proofErr w:type="gramStart"/>
      <w:r w:rsidR="00767E86">
        <w:rPr>
          <w:rFonts w:ascii="Verdana" w:hAnsi="Verdana"/>
          <w:b w:val="0"/>
          <w:sz w:val="20"/>
          <w:szCs w:val="20"/>
          <w:u w:val="none"/>
        </w:rPr>
        <w:t>k.</w:t>
      </w:r>
      <w:proofErr w:type="spellStart"/>
      <w:r w:rsidR="00767E86">
        <w:rPr>
          <w:rFonts w:ascii="Verdana" w:hAnsi="Verdana"/>
          <w:b w:val="0"/>
          <w:sz w:val="20"/>
          <w:szCs w:val="20"/>
          <w:u w:val="none"/>
        </w:rPr>
        <w:t>ú</w:t>
      </w:r>
      <w:proofErr w:type="spellEnd"/>
      <w:r w:rsidR="00767E86">
        <w:rPr>
          <w:rFonts w:ascii="Verdana" w:hAnsi="Verdana"/>
          <w:b w:val="0"/>
          <w:sz w:val="20"/>
          <w:szCs w:val="20"/>
          <w:u w:val="none"/>
        </w:rPr>
        <w:t>.</w:t>
      </w:r>
      <w:proofErr w:type="gramEnd"/>
      <w:r w:rsidR="00767E86">
        <w:rPr>
          <w:rFonts w:ascii="Verdana" w:hAnsi="Verdana"/>
          <w:b w:val="0"/>
          <w:sz w:val="20"/>
          <w:szCs w:val="20"/>
          <w:u w:val="none"/>
        </w:rPr>
        <w:t xml:space="preserve"> Dobročovice. </w:t>
      </w:r>
      <w:r w:rsidRPr="00126FA3">
        <w:rPr>
          <w:rFonts w:ascii="Verdana" w:hAnsi="Verdana"/>
          <w:b w:val="0"/>
          <w:sz w:val="20"/>
          <w:szCs w:val="20"/>
          <w:u w:val="none"/>
        </w:rPr>
        <w:t>Cesta zpřístupňuje pozemky v  bloku mezi silnicí III/01215 Dobročovice-Květnice a silnicí do Sluštic</w:t>
      </w:r>
      <w:r w:rsidR="00767E86">
        <w:rPr>
          <w:rFonts w:ascii="Verdana" w:hAnsi="Verdana"/>
          <w:b w:val="0"/>
          <w:sz w:val="20"/>
          <w:szCs w:val="20"/>
          <w:u w:val="none"/>
        </w:rPr>
        <w:t>.</w:t>
      </w:r>
    </w:p>
    <w:p w:rsidR="009F0165" w:rsidRPr="00F70405" w:rsidRDefault="00767E86" w:rsidP="00F70405">
      <w:pPr>
        <w:spacing w:line="240" w:lineRule="atLeast"/>
        <w:ind w:left="709"/>
        <w:jc w:val="both"/>
        <w:rPr>
          <w:rStyle w:val="l-L2Char"/>
          <w:rFonts w:ascii="Verdana" w:hAnsi="Verdana"/>
          <w:sz w:val="20"/>
          <w:szCs w:val="20"/>
          <w:lang w:eastAsia="en-US"/>
        </w:rPr>
      </w:pPr>
      <w:r w:rsidRPr="00F70405">
        <w:rPr>
          <w:rStyle w:val="l-L2Char"/>
          <w:rFonts w:ascii="Verdana" w:hAnsi="Verdana"/>
          <w:sz w:val="20"/>
          <w:szCs w:val="20"/>
          <w:lang w:eastAsia="en-US"/>
        </w:rPr>
        <w:t xml:space="preserve">Polní cesta </w:t>
      </w:r>
      <w:r w:rsidR="009F0165" w:rsidRPr="00F70405">
        <w:rPr>
          <w:rStyle w:val="l-L2Char"/>
          <w:rFonts w:ascii="Verdana" w:hAnsi="Verdana"/>
          <w:sz w:val="20"/>
          <w:szCs w:val="20"/>
          <w:lang w:eastAsia="en-US"/>
        </w:rPr>
        <w:t xml:space="preserve">HPCS 2 (dříve silnice do Sluštic) </w:t>
      </w:r>
      <w:r w:rsidRPr="00F70405">
        <w:rPr>
          <w:rStyle w:val="l-L2Char"/>
          <w:rFonts w:ascii="Verdana" w:hAnsi="Verdana"/>
          <w:sz w:val="20"/>
          <w:szCs w:val="20"/>
          <w:lang w:eastAsia="en-US"/>
        </w:rPr>
        <w:t xml:space="preserve">je </w:t>
      </w:r>
      <w:r w:rsidR="009F0165" w:rsidRPr="00F70405">
        <w:rPr>
          <w:rStyle w:val="l-L2Char"/>
          <w:rFonts w:ascii="Verdana" w:hAnsi="Verdana"/>
          <w:sz w:val="20"/>
          <w:szCs w:val="20"/>
          <w:lang w:eastAsia="en-US"/>
        </w:rPr>
        <w:t>hlavní přístupov</w:t>
      </w:r>
      <w:r w:rsidRPr="00F70405">
        <w:rPr>
          <w:rStyle w:val="l-L2Char"/>
          <w:rFonts w:ascii="Verdana" w:hAnsi="Verdana"/>
          <w:sz w:val="20"/>
          <w:szCs w:val="20"/>
          <w:lang w:eastAsia="en-US"/>
        </w:rPr>
        <w:t xml:space="preserve">ou </w:t>
      </w:r>
      <w:r w:rsidR="009F0165" w:rsidRPr="00F70405">
        <w:rPr>
          <w:rStyle w:val="l-L2Char"/>
          <w:rFonts w:ascii="Verdana" w:hAnsi="Verdana"/>
          <w:sz w:val="20"/>
          <w:szCs w:val="20"/>
          <w:lang w:eastAsia="en-US"/>
        </w:rPr>
        <w:t>cest</w:t>
      </w:r>
      <w:r w:rsidRPr="00F70405">
        <w:rPr>
          <w:rStyle w:val="l-L2Char"/>
          <w:rFonts w:ascii="Verdana" w:hAnsi="Verdana"/>
          <w:sz w:val="20"/>
          <w:szCs w:val="20"/>
          <w:lang w:eastAsia="en-US"/>
        </w:rPr>
        <w:t xml:space="preserve">ou </w:t>
      </w:r>
      <w:r w:rsidR="009F0165" w:rsidRPr="00F70405">
        <w:rPr>
          <w:rStyle w:val="l-L2Char"/>
          <w:rFonts w:ascii="Verdana" w:hAnsi="Verdana"/>
          <w:sz w:val="20"/>
          <w:szCs w:val="20"/>
          <w:lang w:eastAsia="en-US"/>
        </w:rPr>
        <w:t>na okolní pozemky v tomto prostoru.</w:t>
      </w:r>
    </w:p>
    <w:p w:rsidR="000F5BF7" w:rsidRPr="00126FA3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sz w:val="20"/>
          <w:szCs w:val="20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(dále jen „</w:t>
      </w:r>
      <w:r w:rsidR="00B5161D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s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tavba“).</w:t>
      </w:r>
    </w:p>
    <w:p w:rsidR="000F73CB" w:rsidRPr="00126FA3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Zhotovitel se touto smlouvou zavazuje</w:t>
      </w:r>
      <w:r w:rsidR="00A375CC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126FA3">
        <w:rPr>
          <w:rStyle w:val="l-L2Char"/>
          <w:rFonts w:ascii="Verdana" w:hAnsi="Verdana"/>
          <w:sz w:val="20"/>
          <w:szCs w:val="20"/>
        </w:rPr>
        <w:t>vypracovat pro objednatele projektovou dokumentaci</w:t>
      </w:r>
      <w:r w:rsidRPr="00126FA3">
        <w:rPr>
          <w:rStyle w:val="l-L2Char"/>
          <w:rFonts w:ascii="Verdana" w:hAnsi="Verdana"/>
          <w:b w:val="0"/>
          <w:sz w:val="20"/>
          <w:szCs w:val="20"/>
        </w:rPr>
        <w:t xml:space="preserve">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dle </w:t>
      </w:r>
      <w:r w:rsidR="009E3096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t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éto smlouvy</w:t>
      </w:r>
      <w:r w:rsidR="009F0165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(dále jen „</w:t>
      </w:r>
      <w:r w:rsidR="00035F6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“</w:t>
      </w:r>
      <w:r w:rsidR="00035F6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)</w:t>
      </w:r>
    </w:p>
    <w:p w:rsidR="00C50D61" w:rsidRPr="00126FA3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Podrobná specifikace P</w:t>
      </w:r>
      <w:r w:rsidR="00C50D6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lnění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je obsažena</w:t>
      </w:r>
      <w:r w:rsidR="00C50D6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Příloze č. 1</w:t>
      </w:r>
      <w:r w:rsidR="00631AE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této </w:t>
      </w:r>
      <w:r w:rsidR="00024114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s</w:t>
      </w:r>
      <w:r w:rsidR="00631AE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mlouvy</w:t>
      </w:r>
      <w:r w:rsidR="0047679A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,</w:t>
      </w:r>
      <w:r w:rsidR="00767E86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47679A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která je nedílnou součástí této smlouvy</w:t>
      </w:r>
      <w:r w:rsidR="00631AE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r w:rsidR="00631AE8" w:rsidRPr="00126FA3">
        <w:rPr>
          <w:rStyle w:val="Odkaznakoment"/>
          <w:rFonts w:ascii="Verdana" w:hAnsi="Verdana"/>
          <w:b w:val="0"/>
          <w:sz w:val="20"/>
          <w:szCs w:val="20"/>
          <w:u w:val="none"/>
          <w:lang w:eastAsia="cs-CZ"/>
        </w:rPr>
        <w:t xml:space="preserve"> </w:t>
      </w:r>
    </w:p>
    <w:p w:rsidR="00670F32" w:rsidRPr="00126FA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 xml:space="preserve">Objednatel se zavazuje k převzetí </w:t>
      </w:r>
      <w:r w:rsidR="00F72441" w:rsidRPr="00126FA3">
        <w:rPr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a zaplacení cen</w:t>
      </w:r>
      <w:r w:rsidR="00930D90" w:rsidRPr="00126FA3">
        <w:rPr>
          <w:rFonts w:ascii="Verdana" w:hAnsi="Verdana"/>
          <w:b w:val="0"/>
          <w:sz w:val="20"/>
          <w:szCs w:val="20"/>
          <w:u w:val="none"/>
        </w:rPr>
        <w:t>y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za </w:t>
      </w:r>
      <w:r w:rsidR="00F72441" w:rsidRPr="00126FA3">
        <w:rPr>
          <w:rFonts w:ascii="Verdana" w:hAnsi="Verdana"/>
          <w:b w:val="0"/>
          <w:sz w:val="20"/>
          <w:szCs w:val="20"/>
          <w:u w:val="none"/>
        </w:rPr>
        <w:t>jeho</w:t>
      </w:r>
      <w:r w:rsidR="0047679A" w:rsidRPr="00126FA3">
        <w:rPr>
          <w:rFonts w:ascii="Verdana" w:hAnsi="Verdana"/>
          <w:b w:val="0"/>
          <w:sz w:val="20"/>
          <w:szCs w:val="20"/>
          <w:u w:val="none"/>
        </w:rPr>
        <w:t xml:space="preserve"> zhotovení.</w:t>
      </w:r>
    </w:p>
    <w:p w:rsidR="00632E5A" w:rsidRPr="00126FA3" w:rsidRDefault="00632E5A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br/>
        <w:t>Práva a povinnosti smluvních stran</w:t>
      </w:r>
    </w:p>
    <w:p w:rsidR="00716DDA" w:rsidRPr="00126FA3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Zhotovitel se zavazuje</w:t>
      </w:r>
      <w:r w:rsidR="008E4F6B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řídit se při poskytování </w:t>
      </w:r>
      <w:r w:rsidR="005B378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</w:t>
      </w:r>
      <w:r w:rsidR="008E4F6B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lnění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ustanoveními této smlouvy a platnými právními předpisy. V případě, že v průběhu </w:t>
      </w:r>
      <w:r w:rsidR="00E62EE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poskytování Plnění nabude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platnosti a účinnosti novela někter</w:t>
      </w:r>
      <w:r w:rsidR="00323892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ých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je </w:t>
      </w:r>
      <w:r w:rsidR="00CE56BB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povinen řídit se těmito novými právními předpisy a návody (postupy</w:t>
      </w:r>
      <w:r w:rsidR="002D245C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), a to bez nároku na zvýšení ceny za Plnění. </w:t>
      </w:r>
    </w:p>
    <w:p w:rsidR="004F38A5" w:rsidRPr="00126FA3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 xml:space="preserve">Zhotovitel se zavazuje při </w:t>
      </w:r>
      <w:r w:rsidR="008922D1" w:rsidRPr="00126FA3">
        <w:rPr>
          <w:rFonts w:ascii="Verdana" w:hAnsi="Verdana"/>
          <w:b w:val="0"/>
          <w:sz w:val="20"/>
          <w:szCs w:val="20"/>
          <w:u w:val="none"/>
        </w:rPr>
        <w:t>poskytování Plnění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126FA3">
        <w:rPr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Fonts w:ascii="Verdana" w:hAnsi="Verdana"/>
          <w:b w:val="0"/>
          <w:sz w:val="20"/>
          <w:szCs w:val="20"/>
          <w:u w:val="none"/>
        </w:rPr>
        <w:t>. Ustanovení § 2594 a 2595 občanského zákoníku tímto nejsou dotčena.</w:t>
      </w:r>
    </w:p>
    <w:p w:rsidR="000708A3" w:rsidRPr="00126FA3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Zhotovitel</w:t>
      </w:r>
      <w:r w:rsidR="000708A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podle ustanovení § 2 písm. </w:t>
      </w:r>
      <w:r w:rsidR="000708A3" w:rsidRPr="00126FA3">
        <w:rPr>
          <w:rStyle w:val="l-L2Char"/>
          <w:rFonts w:ascii="Verdana" w:hAnsi="Verdana"/>
          <w:sz w:val="20"/>
          <w:szCs w:val="20"/>
        </w:rPr>
        <w:t xml:space="preserve">e) zákona č. 320/2001 Sb., o finanční kontrole ve veřejné správě a o změně některých zákonů (zákon o finanční kontrole), ve znění pozdějších předpisů, osobou povinnou spolupůsobit při </w:t>
      </w:r>
      <w:r w:rsidR="000708A3" w:rsidRPr="00126FA3">
        <w:rPr>
          <w:rStyle w:val="l-L2Char"/>
          <w:rFonts w:ascii="Verdana" w:hAnsi="Verdana"/>
          <w:sz w:val="20"/>
          <w:szCs w:val="20"/>
        </w:rPr>
        <w:lastRenderedPageBreak/>
        <w:t>výkonu finanční kontroly prováděné v souvislosti s úhradou zboží nebo služeb z veřejných výdajů.</w:t>
      </w:r>
    </w:p>
    <w:p w:rsidR="0079106B" w:rsidRPr="00126FA3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Zhotovitel je povinen včas oznámit objednateli všechny okolnosti, které zjistil při poskytování Plnění a jež mohou mít vliv na změnu pokynů objednatele.</w:t>
      </w:r>
    </w:p>
    <w:p w:rsidR="00426FA0" w:rsidRPr="00126FA3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:rsidR="00426FA0" w:rsidRPr="00126FA3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Zhotovitel nenese odpovědnost za správnost údajů převzatých z katastru nemovitostí</w:t>
      </w:r>
      <w:r w:rsidR="0013190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, je však povinen jejich správnost náležitě ověřit v rozsahu nezbytném pro poskytnutí Plnění dle této smlouvy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</w:p>
    <w:p w:rsidR="00884ED8" w:rsidRPr="00126FA3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 xml:space="preserve">Pokud byla k provedení </w:t>
      </w:r>
      <w:r w:rsidR="00035F68" w:rsidRPr="00126FA3">
        <w:rPr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užita věc opatřená objednatelem, snižuje se cena o její hodnotu.</w:t>
      </w:r>
    </w:p>
    <w:p w:rsidR="00884ED8" w:rsidRPr="00126FA3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126FA3">
        <w:rPr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. </w:t>
      </w:r>
    </w:p>
    <w:p w:rsidR="00426FA0" w:rsidRPr="00126FA3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imi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jinak nakládat.</w:t>
      </w:r>
    </w:p>
    <w:p w:rsidR="006436C8" w:rsidRPr="00126FA3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Objednatel</w:t>
      </w:r>
      <w:r w:rsidR="001F4E7C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</w:t>
      </w:r>
      <w:r w:rsidR="00D63D0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v nezbytném rozsahu </w:t>
      </w:r>
      <w:r w:rsidR="001F4E7C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povinen poskytnout </w:t>
      </w:r>
      <w:r w:rsidR="00660870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zhotoviteli</w:t>
      </w:r>
      <w:r w:rsidR="001F4E7C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součinnost pro poskytování Plně</w:t>
      </w:r>
      <w:r w:rsidR="00660870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ní. </w:t>
      </w:r>
      <w:r w:rsidR="006436C8" w:rsidRPr="00126FA3">
        <w:rPr>
          <w:rFonts w:ascii="Verdana" w:hAnsi="Verdana"/>
          <w:b w:val="0"/>
          <w:sz w:val="20"/>
          <w:szCs w:val="20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126FA3">
        <w:rPr>
          <w:rFonts w:ascii="Verdana" w:hAnsi="Verdana"/>
          <w:b w:val="0"/>
          <w:sz w:val="20"/>
          <w:szCs w:val="20"/>
          <w:u w:val="none"/>
        </w:rPr>
        <w:t xml:space="preserve"> od smlouvy odstoupit</w:t>
      </w:r>
      <w:r w:rsidR="006436C8" w:rsidRPr="00126FA3">
        <w:rPr>
          <w:rFonts w:ascii="Verdana" w:hAnsi="Verdana"/>
          <w:b w:val="0"/>
          <w:sz w:val="20"/>
          <w:szCs w:val="20"/>
          <w:u w:val="none"/>
        </w:rPr>
        <w:t xml:space="preserve">, pokud na to upozornil objednatele.  </w:t>
      </w:r>
    </w:p>
    <w:p w:rsidR="00A13487" w:rsidRPr="00126FA3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:rsidR="00E72C64" w:rsidRPr="00126FA3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126FA3" w:rsidRDefault="00536E8C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br/>
      </w:r>
      <w:bookmarkStart w:id="1" w:name="_Ref376528450"/>
      <w:r w:rsidR="00EA6F75" w:rsidRPr="00126FA3">
        <w:rPr>
          <w:rFonts w:ascii="Verdana" w:hAnsi="Verdana"/>
          <w:sz w:val="20"/>
          <w:szCs w:val="20"/>
        </w:rPr>
        <w:t>T</w:t>
      </w:r>
      <w:r w:rsidR="008960AA" w:rsidRPr="00126FA3">
        <w:rPr>
          <w:rFonts w:ascii="Verdana" w:hAnsi="Verdana"/>
          <w:sz w:val="20"/>
          <w:szCs w:val="20"/>
        </w:rPr>
        <w:t>ermín plnění</w:t>
      </w:r>
      <w:bookmarkEnd w:id="1"/>
    </w:p>
    <w:p w:rsidR="008011A3" w:rsidRPr="00126FA3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Verdana" w:hAnsi="Verdana"/>
          <w:b w:val="0"/>
          <w:sz w:val="20"/>
          <w:szCs w:val="20"/>
          <w:u w:val="none"/>
        </w:rPr>
      </w:pPr>
      <w:bookmarkStart w:id="2" w:name="_Ref376374899"/>
      <w:bookmarkStart w:id="3" w:name="_Ref376425265"/>
      <w:r w:rsidRPr="00126FA3">
        <w:rPr>
          <w:rFonts w:ascii="Verdana" w:hAnsi="Verdana"/>
          <w:b w:val="0"/>
          <w:sz w:val="20"/>
          <w:szCs w:val="20"/>
          <w:u w:val="none"/>
        </w:rPr>
        <w:t>Zhotovitel se zavazuje poskytovat Plnění v následujících termínech:</w:t>
      </w:r>
      <w:bookmarkEnd w:id="2"/>
      <w:bookmarkEnd w:id="3"/>
    </w:p>
    <w:p w:rsidR="00A50845" w:rsidRPr="00126FA3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Termín předání </w:t>
      </w:r>
      <w:r w:rsidR="00035F6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8011A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je stanoven </w:t>
      </w:r>
      <w:proofErr w:type="gramStart"/>
      <w:r w:rsidR="009F307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na</w:t>
      </w:r>
      <w:proofErr w:type="gramEnd"/>
      <w:r w:rsidR="00E46FD4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: </w:t>
      </w:r>
      <w:r w:rsidR="009F0165">
        <w:rPr>
          <w:rFonts w:ascii="Verdana" w:hAnsi="Verdana"/>
          <w:b w:val="0"/>
          <w:bCs/>
          <w:snapToGrid w:val="0"/>
          <w:sz w:val="20"/>
          <w:szCs w:val="20"/>
          <w:u w:val="none"/>
          <w:lang w:val="en-US"/>
        </w:rPr>
        <w:t>20.4.2016</w:t>
      </w:r>
    </w:p>
    <w:p w:rsidR="000203F2" w:rsidRPr="00126FA3" w:rsidRDefault="000203F2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br/>
        <w:t xml:space="preserve">Předání a převzetí </w:t>
      </w:r>
      <w:r w:rsidR="008C126A" w:rsidRPr="00126FA3">
        <w:rPr>
          <w:rFonts w:ascii="Verdana" w:hAnsi="Verdana"/>
          <w:sz w:val="20"/>
          <w:szCs w:val="20"/>
        </w:rPr>
        <w:t>Plnění</w:t>
      </w:r>
    </w:p>
    <w:p w:rsidR="001D70C2" w:rsidRPr="00126FA3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Místem pro předání </w:t>
      </w:r>
      <w:r w:rsidR="004932C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sídlo objednatele. </w:t>
      </w:r>
    </w:p>
    <w:p w:rsidR="006A2FB2" w:rsidRPr="00126FA3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nese až do okamžiku předání </w:t>
      </w:r>
      <w:r w:rsidR="004932C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nebezpečí za škody na </w:t>
      </w:r>
      <w:r w:rsidR="004932C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8C4E63" w:rsidRPr="00126FA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lastRenderedPageBreak/>
        <w:t xml:space="preserve">Zhotovitel se zavazuje dokončit a předat </w:t>
      </w:r>
      <w:r w:rsidR="004932C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006164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objednateli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souladu s touto smlouvou. 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O předání a převzetí </w:t>
      </w:r>
      <w:r w:rsidR="004932C8" w:rsidRPr="00126FA3">
        <w:rPr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</w:t>
      </w:r>
      <w:r w:rsidR="00426FA0" w:rsidRPr="00126FA3">
        <w:rPr>
          <w:rFonts w:ascii="Verdana" w:hAnsi="Verdana"/>
          <w:b w:val="0"/>
          <w:sz w:val="20"/>
          <w:szCs w:val="20"/>
          <w:u w:val="none"/>
        </w:rPr>
        <w:t>bude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vyhotoven protokol, jenž </w:t>
      </w:r>
      <w:r w:rsidR="00426FA0" w:rsidRPr="00126FA3">
        <w:rPr>
          <w:rFonts w:ascii="Verdana" w:hAnsi="Verdana"/>
          <w:b w:val="0"/>
          <w:sz w:val="20"/>
          <w:szCs w:val="20"/>
          <w:u w:val="none"/>
        </w:rPr>
        <w:t>bude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podepsán osobami oprávněnými jednat za objednatele a zhotovitele. V tomto protokolu musí být vždy uvedeno, zda bylo </w:t>
      </w:r>
      <w:r w:rsidR="004932C8" w:rsidRPr="00126FA3">
        <w:rPr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převzato s výhradami, či bez výhrad</w:t>
      </w:r>
      <w:r w:rsidR="006A2FB2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="002411D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O</w:t>
      </w:r>
      <w:r w:rsidR="006A2FB2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kamžikem</w:t>
      </w:r>
      <w:r w:rsidR="002411D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převzetí </w:t>
      </w:r>
      <w:r w:rsidR="004932C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A2FB2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přechází na objednatele </w:t>
      </w:r>
      <w:r w:rsidR="0040724D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vlastnické právo k </w:t>
      </w:r>
      <w:r w:rsidR="004932C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40724D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a přechází na něj nebezpečí škody na </w:t>
      </w:r>
      <w:r w:rsidR="004932C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A2FB2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236919" w:rsidRPr="00126FA3" w:rsidRDefault="00236919" w:rsidP="006D50D1">
      <w:pPr>
        <w:pStyle w:val="l-L1"/>
        <w:ind w:left="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br/>
      </w:r>
      <w:r w:rsidR="008960AA" w:rsidRPr="00126FA3">
        <w:rPr>
          <w:rFonts w:ascii="Verdana" w:hAnsi="Verdana"/>
          <w:sz w:val="20"/>
          <w:szCs w:val="20"/>
        </w:rPr>
        <w:t>Cena a způsob platby</w:t>
      </w:r>
    </w:p>
    <w:p w:rsidR="001D70C2" w:rsidRPr="00126FA3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Smluvní cena byla stanovena na základě nabídky zhotovitele ze dne </w:t>
      </w:r>
      <w:r w:rsidR="00B857F4" w:rsidRPr="00126FA3">
        <w:rPr>
          <w:rFonts w:ascii="Verdana" w:hAnsi="Verdana"/>
          <w:bCs/>
          <w:snapToGrid w:val="0"/>
          <w:sz w:val="20"/>
          <w:szCs w:val="20"/>
          <w:lang w:val="en-US"/>
        </w:rPr>
        <w:t>[</w:t>
      </w:r>
      <w:r w:rsidR="00B857F4" w:rsidRPr="00126FA3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DOPLNIT]</w:t>
      </w:r>
      <w:r w:rsidR="000A68AD" w:rsidRPr="000A68AD">
        <w:rPr>
          <w:rFonts w:ascii="Verdana" w:hAnsi="Verdana"/>
          <w:bCs/>
          <w:snapToGrid w:val="0"/>
          <w:sz w:val="20"/>
          <w:szCs w:val="20"/>
          <w:lang w:val="en-US"/>
        </w:rPr>
        <w:t xml:space="preserve">. </w:t>
      </w:r>
    </w:p>
    <w:p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ins w:id="4" w:author="podebradskyj" w:date="2015-08-28T11:19:00Z"/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Celková cena za provedení </w:t>
      </w:r>
      <w:r w:rsidR="004932C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DE5AF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činí</w:t>
      </w:r>
      <w:r w:rsidR="00A5589B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3B5CE7" w:rsidRPr="00126FA3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[DOPLNIT]</w:t>
      </w:r>
      <w:r w:rsidR="00DE5AF1" w:rsidRPr="00126FA3">
        <w:rPr>
          <w:rStyle w:val="l-L2Char"/>
          <w:rFonts w:ascii="Verdana" w:hAnsi="Verdana"/>
          <w:sz w:val="20"/>
          <w:szCs w:val="20"/>
          <w:u w:val="none"/>
        </w:rPr>
        <w:t xml:space="preserve">,- Kč </w:t>
      </w:r>
      <w:r w:rsidR="00D021D9" w:rsidRPr="00126FA3">
        <w:rPr>
          <w:rStyle w:val="l-L2Char"/>
          <w:rFonts w:ascii="Verdana" w:hAnsi="Verdana"/>
          <w:sz w:val="20"/>
          <w:szCs w:val="20"/>
          <w:u w:val="none"/>
        </w:rPr>
        <w:t xml:space="preserve">bez DPH, </w:t>
      </w:r>
      <w:r w:rsidR="00D021D9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tj. </w:t>
      </w:r>
      <w:r w:rsidR="003B5CE7" w:rsidRPr="00126FA3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[DOPLNIT]</w:t>
      </w:r>
      <w:r w:rsidR="006F3CD0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,-</w:t>
      </w:r>
      <w:r w:rsidR="006F3CD0" w:rsidRPr="00126FA3">
        <w:rPr>
          <w:rStyle w:val="l-L2Char"/>
          <w:rFonts w:ascii="Verdana" w:hAnsi="Verdana"/>
          <w:sz w:val="20"/>
          <w:szCs w:val="20"/>
          <w:u w:val="none"/>
        </w:rPr>
        <w:t xml:space="preserve"> Kč </w:t>
      </w:r>
      <w:r w:rsidR="00AF3FF8" w:rsidRPr="00126FA3">
        <w:rPr>
          <w:rStyle w:val="l-L2Char"/>
          <w:rFonts w:ascii="Verdana" w:hAnsi="Verdana"/>
          <w:sz w:val="20"/>
          <w:szCs w:val="20"/>
          <w:u w:val="none"/>
        </w:rPr>
        <w:t>s</w:t>
      </w:r>
      <w:r w:rsidR="00D021D9" w:rsidRPr="00126FA3">
        <w:rPr>
          <w:rStyle w:val="l-L2Char"/>
          <w:rFonts w:ascii="Verdana" w:hAnsi="Verdana"/>
          <w:sz w:val="20"/>
          <w:szCs w:val="20"/>
          <w:u w:val="none"/>
        </w:rPr>
        <w:t> </w:t>
      </w:r>
      <w:r w:rsidR="00DE5AF1" w:rsidRPr="00126FA3">
        <w:rPr>
          <w:rStyle w:val="l-L2Char"/>
          <w:rFonts w:ascii="Verdana" w:hAnsi="Verdana"/>
          <w:sz w:val="20"/>
          <w:szCs w:val="20"/>
          <w:u w:val="none"/>
        </w:rPr>
        <w:t>DPH</w:t>
      </w:r>
      <w:r w:rsidR="00D021D9" w:rsidRPr="00126FA3">
        <w:rPr>
          <w:rStyle w:val="l-L2Char"/>
          <w:rFonts w:ascii="Verdana" w:hAnsi="Verdana"/>
          <w:sz w:val="20"/>
          <w:szCs w:val="20"/>
          <w:u w:val="none"/>
        </w:rPr>
        <w:t>)</w:t>
      </w:r>
      <w:r w:rsidR="00DE5AF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 DPH bude účtována v příslušné výši stanovené zákonem.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  <w:tblPrChange w:id="5" w:author="podebradskyj" w:date="2015-08-28T11:21:00Z">
          <w:tblPr>
            <w:tblW w:w="5000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</w:tblPrChange>
      </w:tblPr>
      <w:tblGrid>
        <w:gridCol w:w="1978"/>
        <w:gridCol w:w="1023"/>
        <w:gridCol w:w="1312"/>
        <w:gridCol w:w="1608"/>
        <w:gridCol w:w="1027"/>
        <w:gridCol w:w="1027"/>
        <w:gridCol w:w="1519"/>
        <w:tblGridChange w:id="6">
          <w:tblGrid>
            <w:gridCol w:w="1972"/>
            <w:gridCol w:w="1023"/>
            <w:gridCol w:w="1312"/>
            <w:gridCol w:w="1608"/>
            <w:gridCol w:w="1027"/>
            <w:gridCol w:w="1027"/>
            <w:gridCol w:w="1525"/>
          </w:tblGrid>
        </w:tblGridChange>
      </w:tblGrid>
      <w:tr w:rsidR="001052D8" w:rsidRPr="002319EB" w:rsidTr="001052D8">
        <w:trPr>
          <w:cantSplit/>
          <w:trHeight w:val="333"/>
          <w:ins w:id="7" w:author="podebradskyj" w:date="2015-08-28T11:19:00Z"/>
          <w:trPrChange w:id="8" w:author="podebradskyj" w:date="2015-08-28T11:21:00Z">
            <w:trPr>
              <w:cantSplit/>
              <w:trHeight w:val="333"/>
            </w:trPr>
          </w:trPrChange>
        </w:trPr>
        <w:tc>
          <w:tcPr>
            <w:tcW w:w="10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" w:author="podebradskyj" w:date="2015-08-28T11:21:00Z">
              <w:tcPr>
                <w:tcW w:w="1038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1052D8" w:rsidRPr="002319EB" w:rsidRDefault="001052D8" w:rsidP="001052D8">
            <w:pPr>
              <w:pStyle w:val="Zkladntextodsazen2"/>
              <w:spacing w:line="240" w:lineRule="auto"/>
              <w:ind w:left="0" w:firstLine="0"/>
              <w:jc w:val="center"/>
              <w:rPr>
                <w:ins w:id="10" w:author="podebradskyj" w:date="2015-08-28T11:19:00Z"/>
                <w:rFonts w:ascii="Verdana" w:hAnsi="Verdana" w:cs="Arial"/>
                <w:b/>
                <w:sz w:val="20"/>
              </w:rPr>
              <w:pPrChange w:id="11" w:author="podebradskyj" w:date="2015-08-28T11:20:00Z">
                <w:pPr>
                  <w:pStyle w:val="Zkladntextodsazen2"/>
                  <w:spacing w:line="240" w:lineRule="auto"/>
                  <w:ind w:left="0"/>
                  <w:jc w:val="center"/>
                </w:pPr>
              </w:pPrChange>
            </w:pPr>
            <w:ins w:id="12" w:author="podebradskyj" w:date="2015-08-28T11:19:00Z">
              <w:r w:rsidRPr="002319EB">
                <w:rPr>
                  <w:rFonts w:ascii="Verdana" w:hAnsi="Verdana" w:cs="Arial"/>
                  <w:b/>
                  <w:sz w:val="20"/>
                </w:rPr>
                <w:t xml:space="preserve">Část </w:t>
              </w:r>
            </w:ins>
          </w:p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jc w:val="center"/>
              <w:rPr>
                <w:ins w:id="13" w:author="podebradskyj" w:date="2015-08-28T11:19:00Z"/>
                <w:rFonts w:ascii="Verdana" w:hAnsi="Verdana" w:cs="Arial"/>
                <w:sz w:val="20"/>
              </w:rPr>
            </w:pPr>
            <w:ins w:id="14" w:author="podebradskyj" w:date="2015-08-28T11:19:00Z">
              <w:r w:rsidRPr="002319EB">
                <w:rPr>
                  <w:rFonts w:ascii="Verdana" w:hAnsi="Verdana" w:cs="Arial"/>
                  <w:b/>
                  <w:sz w:val="20"/>
                </w:rPr>
                <w:t>1</w:t>
              </w:r>
            </w:ins>
          </w:p>
        </w:tc>
        <w:tc>
          <w:tcPr>
            <w:tcW w:w="26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" w:author="podebradskyj" w:date="2015-08-28T11:21:00Z">
              <w:tcPr>
                <w:tcW w:w="2618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jc w:val="center"/>
              <w:rPr>
                <w:ins w:id="16" w:author="podebradskyj" w:date="2015-08-28T11:19:00Z"/>
                <w:rFonts w:ascii="Verdana" w:hAnsi="Verdana" w:cs="Arial"/>
                <w:sz w:val="20"/>
              </w:rPr>
            </w:pPr>
            <w:ins w:id="17" w:author="podebradskyj" w:date="2015-08-28T11:19:00Z">
              <w:r w:rsidRPr="002319EB">
                <w:rPr>
                  <w:rFonts w:ascii="Verdana" w:hAnsi="Verdana" w:cs="Arial"/>
                  <w:sz w:val="20"/>
                </w:rPr>
                <w:t>Kč bez DPH</w:t>
              </w:r>
            </w:ins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" w:author="podebradskyj" w:date="2015-08-28T11:21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jc w:val="center"/>
              <w:rPr>
                <w:ins w:id="19" w:author="podebradskyj" w:date="2015-08-28T11:19:00Z"/>
                <w:rFonts w:ascii="Verdana" w:hAnsi="Verdana" w:cs="Arial"/>
                <w:sz w:val="20"/>
              </w:rPr>
            </w:pPr>
            <w:ins w:id="20" w:author="podebradskyj" w:date="2015-08-28T11:19:00Z">
              <w:r w:rsidRPr="002319EB">
                <w:rPr>
                  <w:rFonts w:ascii="Verdana" w:hAnsi="Verdana" w:cs="Arial"/>
                  <w:sz w:val="20"/>
                </w:rPr>
                <w:t>DPH</w:t>
              </w:r>
            </w:ins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1" w:author="podebradskyj" w:date="2015-08-28T11:21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jc w:val="center"/>
              <w:rPr>
                <w:ins w:id="22" w:author="podebradskyj" w:date="2015-08-28T11:19:00Z"/>
                <w:rFonts w:ascii="Verdana" w:hAnsi="Verdana" w:cs="Arial"/>
                <w:sz w:val="20"/>
              </w:rPr>
            </w:pPr>
            <w:ins w:id="23" w:author="podebradskyj" w:date="2015-08-28T11:19:00Z">
              <w:r w:rsidRPr="002319EB">
                <w:rPr>
                  <w:rFonts w:ascii="Verdana" w:hAnsi="Verdana" w:cs="Arial"/>
                  <w:sz w:val="20"/>
                </w:rPr>
                <w:t>Kč s DPH</w:t>
              </w:r>
            </w:ins>
          </w:p>
        </w:tc>
      </w:tr>
      <w:tr w:rsidR="001052D8" w:rsidRPr="002319EB" w:rsidTr="001052D8">
        <w:trPr>
          <w:cantSplit/>
          <w:trHeight w:val="458"/>
          <w:ins w:id="24" w:author="podebradskyj" w:date="2015-08-28T11:19:00Z"/>
          <w:trPrChange w:id="25" w:author="podebradskyj" w:date="2015-08-28T11:21:00Z">
            <w:trPr>
              <w:cantSplit/>
              <w:trHeight w:val="458"/>
            </w:trPr>
          </w:trPrChange>
        </w:trPr>
        <w:tc>
          <w:tcPr>
            <w:tcW w:w="10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podebradskyj" w:date="2015-08-28T11:21:00Z">
              <w:tcPr>
                <w:tcW w:w="1038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1052D8" w:rsidRPr="002319EB" w:rsidRDefault="001052D8" w:rsidP="00241DC3">
            <w:pPr>
              <w:rPr>
                <w:ins w:id="27" w:author="podebradskyj" w:date="2015-08-28T11:19:00Z"/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8" w:author="podebradskyj" w:date="2015-08-28T11:21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jc w:val="center"/>
              <w:rPr>
                <w:ins w:id="29" w:author="podebradskyj" w:date="2015-08-28T11:19:00Z"/>
                <w:rFonts w:ascii="Verdana" w:hAnsi="Verdana" w:cs="Arial"/>
                <w:sz w:val="20"/>
              </w:rPr>
            </w:pPr>
            <w:ins w:id="30" w:author="podebradskyj" w:date="2015-08-28T11:20:00Z">
              <w:r>
                <w:rPr>
                  <w:rFonts w:ascii="Verdana" w:hAnsi="Verdana" w:cs="Arial"/>
                  <w:sz w:val="20"/>
                </w:rPr>
                <w:t xml:space="preserve"> </w:t>
              </w:r>
            </w:ins>
            <w:ins w:id="31" w:author="podebradskyj" w:date="2015-08-28T11:19:00Z">
              <w:r w:rsidRPr="002319EB">
                <w:rPr>
                  <w:rFonts w:ascii="Verdana" w:hAnsi="Verdana" w:cs="Arial"/>
                  <w:sz w:val="20"/>
                </w:rPr>
                <w:t xml:space="preserve">Geodet. </w:t>
              </w:r>
              <w:proofErr w:type="gramStart"/>
              <w:r w:rsidRPr="002319EB">
                <w:rPr>
                  <w:rFonts w:ascii="Verdana" w:hAnsi="Verdana" w:cs="Arial"/>
                  <w:sz w:val="20"/>
                </w:rPr>
                <w:t>práce</w:t>
              </w:r>
              <w:proofErr w:type="gramEnd"/>
            </w:ins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2" w:author="podebradskyj" w:date="2015-08-28T11:21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jc w:val="center"/>
              <w:rPr>
                <w:ins w:id="33" w:author="podebradskyj" w:date="2015-08-28T11:19:00Z"/>
                <w:rFonts w:ascii="Verdana" w:hAnsi="Verdana" w:cs="Arial"/>
                <w:sz w:val="20"/>
              </w:rPr>
            </w:pPr>
            <w:ins w:id="34" w:author="podebradskyj" w:date="2015-08-28T11:19:00Z">
              <w:r w:rsidRPr="002319EB">
                <w:rPr>
                  <w:rFonts w:ascii="Verdana" w:hAnsi="Verdana" w:cs="Arial"/>
                  <w:sz w:val="20"/>
                </w:rPr>
                <w:t>Projekční práce</w:t>
              </w:r>
            </w:ins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5" w:author="podebradskyj" w:date="2015-08-28T11:21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jc w:val="center"/>
              <w:rPr>
                <w:ins w:id="36" w:author="podebradskyj" w:date="2015-08-28T11:19:00Z"/>
                <w:rFonts w:ascii="Verdana" w:hAnsi="Verdana" w:cs="Arial"/>
                <w:sz w:val="20"/>
              </w:rPr>
            </w:pPr>
            <w:ins w:id="37" w:author="podebradskyj" w:date="2015-08-28T11:19:00Z">
              <w:r w:rsidRPr="002319EB">
                <w:rPr>
                  <w:rFonts w:ascii="Verdana" w:hAnsi="Verdana" w:cs="Arial"/>
                  <w:sz w:val="20"/>
                </w:rPr>
                <w:t>Projednání dokumentací</w:t>
              </w:r>
            </w:ins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8" w:author="podebradskyj" w:date="2015-08-28T11:21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jc w:val="center"/>
              <w:rPr>
                <w:ins w:id="39" w:author="podebradskyj" w:date="2015-08-28T11:19:00Z"/>
                <w:rFonts w:ascii="Verdana" w:hAnsi="Verdana" w:cs="Arial"/>
                <w:sz w:val="20"/>
              </w:rPr>
            </w:pPr>
            <w:ins w:id="40" w:author="podebradskyj" w:date="2015-08-28T11:21:00Z">
              <w:r>
                <w:rPr>
                  <w:rFonts w:ascii="Verdana" w:hAnsi="Verdana" w:cs="Arial"/>
                  <w:sz w:val="20"/>
                </w:rPr>
                <w:t xml:space="preserve"> </w:t>
              </w:r>
            </w:ins>
            <w:ins w:id="41" w:author="podebradskyj" w:date="2015-08-28T11:19:00Z">
              <w:r w:rsidRPr="002319EB">
                <w:rPr>
                  <w:rFonts w:ascii="Verdana" w:hAnsi="Verdana" w:cs="Arial"/>
                  <w:sz w:val="20"/>
                </w:rPr>
                <w:t>Celkem</w:t>
              </w:r>
            </w:ins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2" w:author="podebradskyj" w:date="2015-08-28T11:21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jc w:val="center"/>
              <w:rPr>
                <w:ins w:id="43" w:author="podebradskyj" w:date="2015-08-28T11:19:00Z"/>
                <w:rFonts w:ascii="Verdana" w:hAnsi="Verdana" w:cs="Arial"/>
                <w:bCs/>
                <w:sz w:val="20"/>
              </w:rPr>
            </w:pPr>
            <w:ins w:id="44" w:author="podebradskyj" w:date="2015-08-28T11:21:00Z">
              <w:r>
                <w:rPr>
                  <w:rFonts w:ascii="Verdana" w:hAnsi="Verdana" w:cs="Arial"/>
                  <w:bCs/>
                  <w:sz w:val="20"/>
                </w:rPr>
                <w:t xml:space="preserve"> </w:t>
              </w:r>
            </w:ins>
            <w:ins w:id="45" w:author="podebradskyj" w:date="2015-08-28T11:19:00Z">
              <w:r w:rsidRPr="002319EB">
                <w:rPr>
                  <w:rFonts w:ascii="Verdana" w:hAnsi="Verdana" w:cs="Arial"/>
                  <w:bCs/>
                  <w:sz w:val="20"/>
                </w:rPr>
                <w:t>celkem</w:t>
              </w:r>
            </w:ins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6" w:author="podebradskyj" w:date="2015-08-28T11:21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jc w:val="center"/>
              <w:rPr>
                <w:ins w:id="47" w:author="podebradskyj" w:date="2015-08-28T11:19:00Z"/>
                <w:rFonts w:ascii="Verdana" w:hAnsi="Verdana" w:cs="Arial"/>
                <w:b/>
                <w:bCs/>
                <w:sz w:val="20"/>
              </w:rPr>
            </w:pPr>
            <w:ins w:id="48" w:author="podebradskyj" w:date="2015-08-28T11:19:00Z">
              <w:r w:rsidRPr="002319EB">
                <w:rPr>
                  <w:rFonts w:ascii="Verdana" w:hAnsi="Verdana" w:cs="Arial"/>
                  <w:b/>
                  <w:bCs/>
                  <w:sz w:val="20"/>
                </w:rPr>
                <w:t>Celkem</w:t>
              </w:r>
            </w:ins>
          </w:p>
        </w:tc>
      </w:tr>
      <w:tr w:rsidR="001052D8" w:rsidRPr="002319EB" w:rsidTr="001052D8">
        <w:trPr>
          <w:trHeight w:val="492"/>
          <w:ins w:id="49" w:author="podebradskyj" w:date="2015-08-28T11:19:00Z"/>
          <w:trPrChange w:id="50" w:author="podebradskyj" w:date="2015-08-28T11:21:00Z">
            <w:trPr>
              <w:trHeight w:val="492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1" w:author="podebradskyj" w:date="2015-08-28T11:21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1052D8" w:rsidRPr="002319EB" w:rsidRDefault="001052D8" w:rsidP="001052D8">
            <w:pPr>
              <w:pStyle w:val="Zkladntextodsazen2"/>
              <w:spacing w:after="0" w:line="240" w:lineRule="auto"/>
              <w:ind w:left="0" w:firstLine="0"/>
              <w:jc w:val="center"/>
              <w:rPr>
                <w:ins w:id="52" w:author="podebradskyj" w:date="2015-08-28T11:19:00Z"/>
                <w:rFonts w:ascii="Verdana" w:hAnsi="Verdana" w:cs="Arial"/>
                <w:bCs/>
                <w:sz w:val="20"/>
              </w:rPr>
              <w:pPrChange w:id="53" w:author="podebradskyj" w:date="2015-08-28T11:20:00Z">
                <w:pPr>
                  <w:pStyle w:val="Zkladntextodsazen2"/>
                  <w:spacing w:after="0" w:line="240" w:lineRule="auto"/>
                  <w:ind w:left="0"/>
                  <w:jc w:val="center"/>
                </w:pPr>
              </w:pPrChange>
            </w:pPr>
            <w:ins w:id="54" w:author="podebradskyj" w:date="2015-08-28T11:19:00Z">
              <w:r w:rsidRPr="002319EB">
                <w:rPr>
                  <w:rFonts w:ascii="Verdana" w:hAnsi="Verdana" w:cs="Arial"/>
                  <w:bCs/>
                  <w:sz w:val="20"/>
                </w:rPr>
                <w:t xml:space="preserve">Polní cesta VPCS3 </w:t>
              </w:r>
              <w:proofErr w:type="spellStart"/>
              <w:r w:rsidRPr="002319EB">
                <w:rPr>
                  <w:rFonts w:ascii="Verdana" w:hAnsi="Verdana" w:cs="Arial"/>
                  <w:bCs/>
                  <w:sz w:val="20"/>
                </w:rPr>
                <w:t>Sibřina</w:t>
              </w:r>
              <w:proofErr w:type="spellEnd"/>
              <w:r w:rsidRPr="002319EB">
                <w:rPr>
                  <w:rFonts w:ascii="Verdana" w:hAnsi="Verdana" w:cs="Arial"/>
                  <w:bCs/>
                  <w:sz w:val="20"/>
                </w:rPr>
                <w:t xml:space="preserve"> </w:t>
              </w:r>
            </w:ins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5" w:author="podebradskyj" w:date="2015-08-28T11:21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56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7" w:author="podebradskyj" w:date="2015-08-28T11:21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58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9" w:author="podebradskyj" w:date="2015-08-28T11:21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60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1" w:author="podebradskyj" w:date="2015-08-28T11:21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62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3" w:author="podebradskyj" w:date="2015-08-28T11:21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64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5" w:author="podebradskyj" w:date="2015-08-28T11:21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66" w:author="podebradskyj" w:date="2015-08-28T11:19:00Z"/>
                <w:rFonts w:ascii="Verdana" w:hAnsi="Verdana" w:cs="Arial"/>
                <w:sz w:val="20"/>
              </w:rPr>
            </w:pPr>
          </w:p>
        </w:tc>
      </w:tr>
      <w:tr w:rsidR="001052D8" w:rsidRPr="002319EB" w:rsidTr="001052D8">
        <w:trPr>
          <w:trHeight w:val="492"/>
          <w:ins w:id="67" w:author="podebradskyj" w:date="2015-08-28T11:19:00Z"/>
          <w:trPrChange w:id="68" w:author="podebradskyj" w:date="2015-08-28T11:21:00Z">
            <w:trPr>
              <w:trHeight w:val="492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69" w:author="podebradskyj" w:date="2015-08-28T11:21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1052D8" w:rsidRPr="002319EB" w:rsidRDefault="001052D8" w:rsidP="001052D8">
            <w:pPr>
              <w:pStyle w:val="Zkladntextodsazen2"/>
              <w:spacing w:after="0" w:line="240" w:lineRule="auto"/>
              <w:ind w:left="0" w:firstLine="0"/>
              <w:jc w:val="center"/>
              <w:rPr>
                <w:ins w:id="70" w:author="podebradskyj" w:date="2015-08-28T11:19:00Z"/>
                <w:rFonts w:ascii="Verdana" w:hAnsi="Verdana" w:cs="Arial"/>
                <w:bCs/>
                <w:sz w:val="20"/>
              </w:rPr>
              <w:pPrChange w:id="71" w:author="podebradskyj" w:date="2015-08-28T11:20:00Z">
                <w:pPr>
                  <w:pStyle w:val="Zkladntextodsazen2"/>
                  <w:spacing w:after="0" w:line="240" w:lineRule="auto"/>
                  <w:ind w:left="0"/>
                  <w:jc w:val="center"/>
                </w:pPr>
              </w:pPrChange>
            </w:pPr>
            <w:ins w:id="72" w:author="podebradskyj" w:date="2015-08-28T11:19:00Z">
              <w:r w:rsidRPr="002319EB">
                <w:rPr>
                  <w:rFonts w:ascii="Verdana" w:hAnsi="Verdana" w:cs="Arial"/>
                  <w:bCs/>
                  <w:sz w:val="20"/>
                </w:rPr>
                <w:t>Polní cesta DPCS1 Dobročovice</w:t>
              </w:r>
            </w:ins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3" w:author="podebradskyj" w:date="2015-08-28T11:21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74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5" w:author="podebradskyj" w:date="2015-08-28T11:21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76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7" w:author="podebradskyj" w:date="2015-08-28T11:21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78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9" w:author="podebradskyj" w:date="2015-08-28T11:21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80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1" w:author="podebradskyj" w:date="2015-08-28T11:21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82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3" w:author="podebradskyj" w:date="2015-08-28T11:21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84" w:author="podebradskyj" w:date="2015-08-28T11:19:00Z"/>
                <w:rFonts w:ascii="Verdana" w:hAnsi="Verdana" w:cs="Arial"/>
                <w:sz w:val="20"/>
              </w:rPr>
            </w:pPr>
          </w:p>
        </w:tc>
      </w:tr>
      <w:tr w:rsidR="001052D8" w:rsidRPr="002319EB" w:rsidTr="001052D8">
        <w:trPr>
          <w:trHeight w:val="492"/>
          <w:ins w:id="85" w:author="podebradskyj" w:date="2015-08-28T11:19:00Z"/>
          <w:trPrChange w:id="86" w:author="podebradskyj" w:date="2015-08-28T11:21:00Z">
            <w:trPr>
              <w:trHeight w:val="492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7" w:author="podebradskyj" w:date="2015-08-28T11:21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1052D8" w:rsidRPr="002319EB" w:rsidRDefault="001052D8" w:rsidP="001052D8">
            <w:pPr>
              <w:pStyle w:val="Zkladntextodsazen2"/>
              <w:spacing w:after="0" w:line="240" w:lineRule="auto"/>
              <w:ind w:left="0" w:firstLine="0"/>
              <w:jc w:val="center"/>
              <w:rPr>
                <w:ins w:id="88" w:author="podebradskyj" w:date="2015-08-28T11:19:00Z"/>
                <w:rFonts w:ascii="Verdana" w:hAnsi="Verdana" w:cs="Arial"/>
                <w:bCs/>
                <w:sz w:val="20"/>
              </w:rPr>
              <w:pPrChange w:id="89" w:author="podebradskyj" w:date="2015-08-28T11:20:00Z">
                <w:pPr>
                  <w:pStyle w:val="Zkladntextodsazen2"/>
                  <w:spacing w:after="0" w:line="240" w:lineRule="auto"/>
                  <w:ind w:left="0"/>
                  <w:jc w:val="center"/>
                </w:pPr>
              </w:pPrChange>
            </w:pPr>
            <w:ins w:id="90" w:author="podebradskyj" w:date="2015-08-28T11:19:00Z">
              <w:r w:rsidRPr="002319EB">
                <w:rPr>
                  <w:rFonts w:ascii="Verdana" w:hAnsi="Verdana" w:cs="Arial"/>
                  <w:bCs/>
                  <w:sz w:val="20"/>
                </w:rPr>
                <w:t>Polní cesta HPCS2 Dobročovice</w:t>
              </w:r>
            </w:ins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1" w:author="podebradskyj" w:date="2015-08-28T11:21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92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3" w:author="podebradskyj" w:date="2015-08-28T11:21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94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5" w:author="podebradskyj" w:date="2015-08-28T11:21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96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7" w:author="podebradskyj" w:date="2015-08-28T11:21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98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9" w:author="podebradskyj" w:date="2015-08-28T11:21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100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1" w:author="podebradskyj" w:date="2015-08-28T11:21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102" w:author="podebradskyj" w:date="2015-08-28T11:19:00Z"/>
                <w:rFonts w:ascii="Verdana" w:hAnsi="Verdana" w:cs="Arial"/>
                <w:sz w:val="20"/>
              </w:rPr>
            </w:pPr>
          </w:p>
        </w:tc>
      </w:tr>
      <w:tr w:rsidR="001052D8" w:rsidRPr="002319EB" w:rsidTr="001052D8">
        <w:trPr>
          <w:trHeight w:val="582"/>
          <w:ins w:id="103" w:author="podebradskyj" w:date="2015-08-28T11:19:00Z"/>
          <w:trPrChange w:id="104" w:author="podebradskyj" w:date="2015-08-28T11:21:00Z">
            <w:trPr>
              <w:trHeight w:val="582"/>
            </w:trPr>
          </w:trPrChange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05" w:author="podebradskyj" w:date="2015-08-28T11:21:00Z">
              <w:tcPr>
                <w:tcW w:w="10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1052D8" w:rsidRPr="002319EB" w:rsidRDefault="001052D8" w:rsidP="00241DC3">
            <w:pPr>
              <w:pStyle w:val="Zkladntextodsazen2"/>
              <w:spacing w:after="0" w:line="240" w:lineRule="auto"/>
              <w:ind w:left="0"/>
              <w:jc w:val="center"/>
              <w:rPr>
                <w:ins w:id="106" w:author="podebradskyj" w:date="2015-08-28T11:19:00Z"/>
                <w:rFonts w:ascii="Verdana" w:hAnsi="Verdana" w:cs="Arial"/>
                <w:b/>
                <w:bCs/>
                <w:sz w:val="20"/>
              </w:rPr>
            </w:pPr>
            <w:ins w:id="107" w:author="podebradskyj" w:date="2015-08-28T11:19:00Z">
              <w:r w:rsidRPr="002319EB">
                <w:rPr>
                  <w:rFonts w:ascii="Verdana" w:hAnsi="Verdana" w:cs="Arial"/>
                  <w:b/>
                  <w:bCs/>
                  <w:sz w:val="20"/>
                </w:rPr>
                <w:t xml:space="preserve">C e l k e m </w:t>
              </w:r>
            </w:ins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8" w:author="podebradskyj" w:date="2015-08-28T11:21:00Z">
              <w:tcPr>
                <w:tcW w:w="5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109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0" w:author="podebradskyj" w:date="2015-08-28T11:21:00Z">
              <w:tcPr>
                <w:tcW w:w="6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111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2" w:author="podebradskyj" w:date="2015-08-28T11:21:00Z">
              <w:tcPr>
                <w:tcW w:w="8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113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4" w:author="podebradskyj" w:date="2015-08-28T11:21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115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6" w:author="podebradskyj" w:date="2015-08-28T11:21:00Z">
              <w:tcPr>
                <w:tcW w:w="5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117" w:author="podebradskyj" w:date="2015-08-28T11:19:00Z"/>
                <w:rFonts w:ascii="Verdana" w:hAnsi="Verdana" w:cs="Arial"/>
                <w:sz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8" w:author="podebradskyj" w:date="2015-08-28T11:21:00Z">
              <w:tcPr>
                <w:tcW w:w="8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1052D8" w:rsidRPr="002319EB" w:rsidRDefault="001052D8" w:rsidP="00241DC3">
            <w:pPr>
              <w:pStyle w:val="Zkladntextodsazen2"/>
              <w:spacing w:line="240" w:lineRule="auto"/>
              <w:ind w:left="0"/>
              <w:rPr>
                <w:ins w:id="119" w:author="podebradskyj" w:date="2015-08-28T11:19:00Z"/>
                <w:rFonts w:ascii="Verdana" w:hAnsi="Verdana" w:cs="Arial"/>
                <w:sz w:val="20"/>
              </w:rPr>
            </w:pPr>
          </w:p>
        </w:tc>
      </w:tr>
    </w:tbl>
    <w:p w:rsidR="001052D8" w:rsidRPr="00126FA3" w:rsidRDefault="001052D8" w:rsidP="001052D8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  <w:pPrChange w:id="120" w:author="podebradskyj" w:date="2015-08-28T11:19:00Z">
          <w:pPr>
            <w:pStyle w:val="l-L1"/>
            <w:keepNext w:val="0"/>
            <w:numPr>
              <w:ilvl w:val="1"/>
            </w:numPr>
            <w:tabs>
              <w:tab w:val="num" w:pos="737"/>
            </w:tabs>
            <w:spacing w:before="120" w:after="120"/>
            <w:ind w:left="737" w:hanging="737"/>
            <w:jc w:val="both"/>
          </w:pPr>
        </w:pPrChange>
      </w:pPr>
    </w:p>
    <w:p w:rsidR="00C30DBF" w:rsidRPr="00126FA3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 xml:space="preserve">Objednatel neposkytuje zálohy a zhotoviteli nepřísluší během </w:t>
      </w:r>
      <w:r w:rsidR="00F55456" w:rsidRPr="00126FA3">
        <w:rPr>
          <w:rFonts w:ascii="Verdana" w:hAnsi="Verdana"/>
          <w:b w:val="0"/>
          <w:sz w:val="20"/>
          <w:szCs w:val="20"/>
          <w:u w:val="none"/>
        </w:rPr>
        <w:t>poskytování Plnění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přiměřená část </w:t>
      </w:r>
      <w:r w:rsidR="00C1681E" w:rsidRPr="00126FA3">
        <w:rPr>
          <w:rFonts w:ascii="Verdana" w:hAnsi="Verdana"/>
          <w:b w:val="0"/>
          <w:sz w:val="20"/>
          <w:szCs w:val="20"/>
          <w:u w:val="none"/>
        </w:rPr>
        <w:t>ceny s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 přihlédnutím k vynaloženým nákladům.  </w:t>
      </w:r>
    </w:p>
    <w:p w:rsidR="0005524A" w:rsidRPr="00126FA3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Cena za Plnění se hradí na základě faktury, kterou z</w:t>
      </w:r>
      <w:r w:rsidR="0005524A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hotovitel předloží objednateli </w:t>
      </w:r>
      <w:r w:rsidR="006B008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 provedení </w:t>
      </w:r>
      <w:r w:rsidR="004932C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B008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po řádném převzetí </w:t>
      </w:r>
      <w:r w:rsidR="004932C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05524A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8B55DF" w:rsidRPr="00126FA3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Cena </w:t>
      </w:r>
      <w:r w:rsidR="003D4D1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8B55D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je po dobu </w:t>
      </w:r>
      <w:r w:rsidR="003D4D1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účinnosti smlouvy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neměnná a závazná</w:t>
      </w:r>
      <w:r w:rsidR="008B55D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0708A3" w:rsidRPr="00126FA3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Pokud faktura neobsahuje všechny zákonem a smlouvou stanovené náležitosti, je objednatel oprávněn ji do data splatnosti vrátit s tím, že zhotovitel je poté povinen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lastRenderedPageBreak/>
        <w:t>vystavit novou fakturu s novým termínem splatnosti. V takovém případě není objednatel v prodlení s</w:t>
      </w:r>
      <w:r w:rsidR="00A91766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 její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úhradou.</w:t>
      </w:r>
    </w:p>
    <w:p w:rsidR="00532A42" w:rsidRPr="00126FA3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Splatnost faktury je 30 dnů ode dne jejího obdržení</w:t>
      </w:r>
      <w:r w:rsidR="00B5642E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 F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aktura musí obsahovat náležitosti stanovené v § </w:t>
      </w:r>
      <w:r w:rsidR="00B87A9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435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AA703A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občanského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zákoníku a jako daňový doklad i náležitosti stanovené v § 28 zákona č.</w:t>
      </w:r>
      <w:r w:rsidR="00E26CC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126FA3">
        <w:rPr>
          <w:rStyle w:val="l-L2Char"/>
          <w:rFonts w:ascii="Verdana" w:hAnsi="Verdana"/>
          <w:sz w:val="20"/>
          <w:szCs w:val="20"/>
        </w:rPr>
        <w:t xml:space="preserve">235/2004 Sb., o dani z přidané hodnoty, ve znění pozdějších předpisů. </w:t>
      </w:r>
    </w:p>
    <w:p w:rsidR="00532A42" w:rsidRPr="00126FA3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8E7C88" w:rsidRPr="00126FA3" w:rsidRDefault="008E7C88" w:rsidP="0005675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br/>
      </w:r>
      <w:r w:rsidR="000203F2" w:rsidRPr="00126FA3">
        <w:rPr>
          <w:rFonts w:ascii="Verdana" w:hAnsi="Verdana"/>
          <w:sz w:val="20"/>
          <w:szCs w:val="20"/>
        </w:rPr>
        <w:t>Záruka za jakost a vady</w:t>
      </w:r>
    </w:p>
    <w:p w:rsidR="00C52BAE" w:rsidRPr="00126FA3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objednateli poskytuje záruku za jakost předaného </w:t>
      </w:r>
      <w:r w:rsidR="008C126A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="00012B64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zejména zaručuje, </w:t>
      </w:r>
      <w:r w:rsidR="00380D9B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že Plnění</w:t>
      </w:r>
      <w:r w:rsidR="00380D9B" w:rsidRPr="00126FA3">
        <w:rPr>
          <w:rFonts w:ascii="Verdana" w:hAnsi="Verdana"/>
          <w:b w:val="0"/>
          <w:sz w:val="20"/>
          <w:szCs w:val="20"/>
          <w:u w:val="none"/>
        </w:rPr>
        <w:t xml:space="preserve"> bude způsobilé k užití pro účel stanovený v této smlouvě</w:t>
      </w:r>
      <w:r w:rsidR="00C52BAE" w:rsidRPr="00126FA3">
        <w:rPr>
          <w:rFonts w:ascii="Verdana" w:hAnsi="Verdana"/>
          <w:b w:val="0"/>
          <w:sz w:val="20"/>
          <w:szCs w:val="20"/>
          <w:u w:val="none"/>
        </w:rPr>
        <w:t>,</w:t>
      </w:r>
      <w:r w:rsidR="00380D9B" w:rsidRPr="00126FA3">
        <w:rPr>
          <w:rFonts w:ascii="Verdana" w:hAnsi="Verdana"/>
          <w:b w:val="0"/>
          <w:sz w:val="20"/>
          <w:szCs w:val="20"/>
          <w:u w:val="none"/>
        </w:rPr>
        <w:t xml:space="preserve"> zachová si touto smlouvou stanovené vlastnosti</w:t>
      </w:r>
      <w:r w:rsidR="00C52BAE" w:rsidRPr="00126FA3">
        <w:rPr>
          <w:rFonts w:ascii="Verdana" w:hAnsi="Verdana"/>
          <w:b w:val="0"/>
          <w:sz w:val="20"/>
          <w:szCs w:val="20"/>
          <w:u w:val="none"/>
        </w:rPr>
        <w:t xml:space="preserve"> a bude odpovídat požadavkům platných právních předpisů a norem.</w:t>
      </w:r>
    </w:p>
    <w:p w:rsidR="005844C4" w:rsidRPr="00126FA3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Záruka</w:t>
      </w:r>
      <w:r w:rsidR="00F27BA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jakost </w:t>
      </w:r>
      <w:r w:rsidR="00A95F2D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trvá </w:t>
      </w:r>
      <w:r w:rsidR="008C126A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5 let o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d</w:t>
      </w:r>
      <w:r w:rsidR="005A004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e dne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5A004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poskytnutí poslední části Plnění dle této smlouvy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r w:rsidR="00A5084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A50845" w:rsidRPr="00126FA3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Záruka se vztahuje na veškeré vady </w:t>
      </w:r>
      <w:r w:rsidR="005844C4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Plnění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:rsidR="00C467FD" w:rsidRPr="00126FA3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Verdana" w:hAnsi="Verdana"/>
          <w:b w:val="0"/>
          <w:sz w:val="20"/>
          <w:szCs w:val="20"/>
          <w:u w:val="none"/>
        </w:rPr>
      </w:pPr>
      <w:bookmarkStart w:id="121" w:name="_Ref376528927"/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Zhotovitel je povinen v</w:t>
      </w:r>
      <w:r w:rsidR="00443C7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ady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 odstranit</w:t>
      </w:r>
      <w:r w:rsidR="00443C7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bezplatně v dohodnuté lhůtě, nejpozději do 30 dnů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od doručení reklamace</w:t>
      </w:r>
      <w:r w:rsidR="00443C7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bookmarkEnd w:id="121"/>
      <w:r w:rsidR="00443C7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4D037A" w:rsidRPr="00126FA3" w:rsidRDefault="004D037A" w:rsidP="00012B6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br/>
        <w:t>Povinnost mlčenlivosti</w:t>
      </w:r>
    </w:p>
    <w:p w:rsidR="004D037A" w:rsidRPr="00126FA3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</w:t>
      </w:r>
      <w:r w:rsidR="004D037A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se zavazuje, zachovávat mlčenlivost o všech skutečnostech, o kterých se dozví od objednatele v souvislosti s plněním smlouvy</w:t>
      </w:r>
      <w:r w:rsidR="000D7597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</w:t>
      </w:r>
      <w:r w:rsidR="00CE4E2C" w:rsidRPr="00126FA3">
        <w:rPr>
          <w:rFonts w:ascii="Verdana" w:hAnsi="Verdana"/>
          <w:b w:val="0"/>
          <w:sz w:val="20"/>
          <w:szCs w:val="20"/>
          <w:u w:val="none"/>
        </w:rPr>
        <w:t>a to zejména</w:t>
      </w:r>
      <w:r w:rsidR="000D7597" w:rsidRPr="00126FA3">
        <w:rPr>
          <w:rFonts w:ascii="Verdana" w:hAnsi="Verdana"/>
          <w:b w:val="0"/>
          <w:sz w:val="20"/>
          <w:szCs w:val="20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126FA3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 porušení povinnosti mlčenlivosti </w:t>
      </w:r>
      <w:r w:rsidR="001D32AC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dle předchozího odstavce je zhotovitel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povin</w:t>
      </w:r>
      <w:r w:rsidR="001D32AC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e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n uhradit objednateli smluvní pokutu ve výši 10 000,- Kč, a to za každý jednotlivý případ porušení </w:t>
      </w:r>
      <w:r w:rsidR="00455978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této</w:t>
      </w:r>
      <w:r w:rsidR="002538F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povinnosti.</w:t>
      </w:r>
    </w:p>
    <w:p w:rsidR="009D39E8" w:rsidRPr="00126FA3" w:rsidRDefault="009D39E8" w:rsidP="005A0043">
      <w:pPr>
        <w:pStyle w:val="l-L1"/>
        <w:ind w:left="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lastRenderedPageBreak/>
        <w:br/>
      </w:r>
      <w:bookmarkStart w:id="122" w:name="_Ref376798291"/>
      <w:r w:rsidRPr="00126FA3">
        <w:rPr>
          <w:rFonts w:ascii="Verdana" w:hAnsi="Verdana"/>
          <w:sz w:val="20"/>
          <w:szCs w:val="20"/>
        </w:rPr>
        <w:t>Licenční ujednání</w:t>
      </w:r>
      <w:bookmarkEnd w:id="122"/>
    </w:p>
    <w:p w:rsidR="009D39E8" w:rsidRPr="00126FA3" w:rsidRDefault="009D39E8" w:rsidP="009D39E8">
      <w:pPr>
        <w:numPr>
          <w:ilvl w:val="1"/>
          <w:numId w:val="37"/>
        </w:numPr>
        <w:jc w:val="both"/>
        <w:rPr>
          <w:rFonts w:ascii="Verdana" w:hAnsi="Verdana"/>
          <w:sz w:val="20"/>
          <w:szCs w:val="20"/>
          <w:lang w:eastAsia="en-US"/>
        </w:rPr>
      </w:pPr>
      <w:r w:rsidRPr="00126FA3">
        <w:rPr>
          <w:rFonts w:ascii="Verdana" w:hAnsi="Verdana"/>
          <w:sz w:val="20"/>
          <w:szCs w:val="20"/>
          <w:lang w:eastAsia="en-US"/>
        </w:rPr>
        <w:t xml:space="preserve">Vzhledem k tomu, že součástí </w:t>
      </w:r>
      <w:r w:rsidR="005A0043" w:rsidRPr="00126FA3">
        <w:rPr>
          <w:rFonts w:ascii="Verdana" w:hAnsi="Verdana"/>
          <w:sz w:val="20"/>
          <w:szCs w:val="20"/>
          <w:lang w:eastAsia="en-US"/>
        </w:rPr>
        <w:t>P</w:t>
      </w:r>
      <w:r w:rsidRPr="00126FA3">
        <w:rPr>
          <w:rFonts w:ascii="Verdana" w:hAnsi="Verdana"/>
          <w:sz w:val="20"/>
          <w:szCs w:val="20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126FA3">
        <w:rPr>
          <w:rFonts w:ascii="Verdana" w:hAnsi="Verdana"/>
          <w:sz w:val="20"/>
          <w:szCs w:val="20"/>
          <w:lang w:eastAsia="en-US"/>
        </w:rPr>
        <w:t>P</w:t>
      </w:r>
      <w:r w:rsidRPr="00126FA3">
        <w:rPr>
          <w:rFonts w:ascii="Verdana" w:hAnsi="Verdana"/>
          <w:sz w:val="20"/>
          <w:szCs w:val="20"/>
          <w:lang w:eastAsia="en-US"/>
        </w:rPr>
        <w:t xml:space="preserve">lnění poskytována licence za podmínek sjednaných v tomto </w:t>
      </w:r>
      <w:fldSimple w:instr=" REF _Ref376798291 \r \h  \* MERGEFORMAT ">
        <w:r w:rsidR="00767E86">
          <w:rPr>
            <w:rFonts w:ascii="Verdana" w:hAnsi="Verdana"/>
            <w:sz w:val="20"/>
            <w:szCs w:val="20"/>
            <w:lang w:eastAsia="en-US"/>
          </w:rPr>
          <w:t>Čl. VIII</w:t>
        </w:r>
      </w:fldSimple>
      <w:r w:rsidRPr="00126FA3">
        <w:rPr>
          <w:rFonts w:ascii="Verdana" w:hAnsi="Verdana"/>
          <w:sz w:val="20"/>
          <w:szCs w:val="20"/>
          <w:lang w:eastAsia="en-US"/>
        </w:rPr>
        <w:t xml:space="preserve">. </w:t>
      </w:r>
      <w:proofErr w:type="gramStart"/>
      <w:r w:rsidRPr="00126FA3">
        <w:rPr>
          <w:rFonts w:ascii="Verdana" w:hAnsi="Verdana"/>
          <w:sz w:val="20"/>
          <w:szCs w:val="20"/>
          <w:lang w:eastAsia="en-US"/>
        </w:rPr>
        <w:t>smlouvy</w:t>
      </w:r>
      <w:proofErr w:type="gramEnd"/>
      <w:r w:rsidRPr="00126FA3">
        <w:rPr>
          <w:rFonts w:ascii="Verdana" w:hAnsi="Verdana"/>
          <w:sz w:val="20"/>
          <w:szCs w:val="20"/>
          <w:lang w:eastAsia="en-US"/>
        </w:rPr>
        <w:t>.</w:t>
      </w:r>
    </w:p>
    <w:p w:rsidR="009D39E8" w:rsidRPr="00126FA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:rsidR="009D39E8" w:rsidRPr="00126FA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:rsidR="009D39E8" w:rsidRPr="00126FA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 xml:space="preserve">Odměna za poskytnutí této licence je zahrnuta v ceně </w:t>
      </w:r>
      <w:r w:rsidR="005A0043" w:rsidRPr="00126FA3">
        <w:rPr>
          <w:rFonts w:ascii="Verdana" w:hAnsi="Verdana"/>
          <w:b w:val="0"/>
          <w:sz w:val="20"/>
          <w:szCs w:val="20"/>
          <w:u w:val="none"/>
        </w:rPr>
        <w:t>Plnění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dle této smlouvy. </w:t>
      </w:r>
    </w:p>
    <w:p w:rsidR="009D39E8" w:rsidRPr="00126FA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>Objednatel je oprávněn práva tvořící součást licence zcela nebo zčásti jako podlicenci poskytnout třetí osobě.</w:t>
      </w:r>
    </w:p>
    <w:p w:rsidR="009D39E8" w:rsidRPr="00126FA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>Objednatel je oprávněn předmět ochrany upravit či jinak měnit, a to bez souhlasu zhotovitele.</w:t>
      </w:r>
    </w:p>
    <w:p w:rsidR="003C6C55" w:rsidRPr="00126FA3" w:rsidRDefault="003C6C55" w:rsidP="00012B6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br/>
        <w:t>Smluvní pokuty</w:t>
      </w:r>
      <w:r w:rsidR="001640AC" w:rsidRPr="00126FA3">
        <w:rPr>
          <w:rFonts w:ascii="Verdana" w:hAnsi="Verdana"/>
          <w:sz w:val="20"/>
          <w:szCs w:val="20"/>
        </w:rPr>
        <w:t>, náhrada škody</w:t>
      </w:r>
      <w:r w:rsidR="00024114" w:rsidRPr="00126FA3">
        <w:rPr>
          <w:rFonts w:ascii="Verdana" w:hAnsi="Verdana"/>
          <w:sz w:val="20"/>
          <w:szCs w:val="20"/>
        </w:rPr>
        <w:t xml:space="preserve">, </w:t>
      </w:r>
      <w:r w:rsidRPr="00126FA3">
        <w:rPr>
          <w:rFonts w:ascii="Verdana" w:hAnsi="Verdana"/>
          <w:sz w:val="20"/>
          <w:szCs w:val="20"/>
        </w:rPr>
        <w:t>odstoupení od smlouvy</w:t>
      </w:r>
      <w:r w:rsidR="00024114" w:rsidRPr="00126FA3">
        <w:rPr>
          <w:rFonts w:ascii="Verdana" w:hAnsi="Verdana"/>
          <w:sz w:val="20"/>
          <w:szCs w:val="20"/>
        </w:rPr>
        <w:t xml:space="preserve"> a výpověď smlouvy</w:t>
      </w:r>
    </w:p>
    <w:p w:rsidR="00806017" w:rsidRPr="00126FA3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Je-li zhotovitel v prodlení s</w:t>
      </w:r>
      <w:r w:rsidR="00F1588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 předáním </w:t>
      </w:r>
      <w:r w:rsidR="00C467FD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F1588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či jeho části v termínu dle </w:t>
      </w:r>
      <w:fldSimple w:instr=" REF _Ref376528450 \r \h  \* MERGEFORMAT ">
        <w:r w:rsidR="00767E86">
          <w:rPr>
            <w:rStyle w:val="l-L2Char"/>
            <w:rFonts w:ascii="Verdana" w:hAnsi="Verdana"/>
            <w:b w:val="0"/>
            <w:sz w:val="20"/>
            <w:szCs w:val="20"/>
            <w:u w:val="none"/>
          </w:rPr>
          <w:t>Čl. III</w:t>
        </w:r>
      </w:fldSimple>
      <w:r w:rsidR="00F1588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proofErr w:type="gramStart"/>
      <w:r w:rsidR="00F1588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této</w:t>
      </w:r>
      <w:proofErr w:type="gramEnd"/>
      <w:r w:rsidR="00F1588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smlouvy,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uhradí objednateli smluvní pokutu ve výši </w:t>
      </w:r>
      <w:r w:rsidR="00F1588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0,05% z ceny Díla či jeho části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každý</w:t>
      </w:r>
      <w:r w:rsidR="00F15883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byť i jen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započatý den prodlení.</w:t>
      </w:r>
    </w:p>
    <w:p w:rsidR="00666E0D" w:rsidRPr="00126FA3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Je-li zhotovitel v prodlení s</w:t>
      </w:r>
      <w:r w:rsidR="00512DD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 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odstraněním</w:t>
      </w:r>
      <w:r w:rsidR="00512DD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vad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512DD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 či jeho části</w:t>
      </w:r>
      <w:r w:rsidR="00D5396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termínu dle odst. </w:t>
      </w:r>
      <w:proofErr w:type="gramStart"/>
      <w:r w:rsidR="00650C7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begin"/>
      </w:r>
      <w:r w:rsidR="00D5396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instrText xml:space="preserve"> REF _Ref376528927 \r \h </w:instrText>
      </w:r>
      <w:r w:rsidR="002954A2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instrText xml:space="preserve"> \* MERGEFORMAT </w:instrText>
      </w:r>
      <w:r w:rsidR="00650C71" w:rsidRPr="00126FA3">
        <w:rPr>
          <w:rStyle w:val="l-L2Char"/>
          <w:rFonts w:ascii="Verdana" w:hAnsi="Verdana"/>
          <w:b w:val="0"/>
          <w:sz w:val="20"/>
          <w:szCs w:val="20"/>
          <w:u w:val="none"/>
        </w:rPr>
      </w:r>
      <w:r w:rsidR="00650C7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separate"/>
      </w:r>
      <w:r w:rsidR="00767E86">
        <w:rPr>
          <w:rStyle w:val="l-L2Char"/>
          <w:rFonts w:ascii="Verdana" w:hAnsi="Verdana"/>
          <w:b w:val="0"/>
          <w:sz w:val="20"/>
          <w:szCs w:val="20"/>
          <w:u w:val="none"/>
        </w:rPr>
        <w:t>6.4</w:t>
      </w:r>
      <w:r w:rsidR="00650C71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end"/>
      </w:r>
      <w:proofErr w:type="gramEnd"/>
      <w:r w:rsidR="00D5396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této smlouvy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uhradí objednateli smluvní pokutu ve výši </w:t>
      </w:r>
      <w:r w:rsidR="00512DD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0,05 % z ceny takového Plnění či jeho části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každý </w:t>
      </w:r>
      <w:r w:rsidR="00512DD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byť i jen započatý den prodlení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0B713E" w:rsidRPr="00126FA3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126FA3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 xml:space="preserve">Žádná ze smluvních stran nemá povinnost nahradit škodu způsobenou porušením svých povinností vyplývajících z této </w:t>
      </w:r>
      <w:r w:rsidR="00024114" w:rsidRPr="00126FA3">
        <w:rPr>
          <w:rFonts w:ascii="Verdana" w:hAnsi="Verdana"/>
          <w:b w:val="0"/>
          <w:sz w:val="20"/>
          <w:szCs w:val="20"/>
          <w:u w:val="none"/>
        </w:rPr>
        <w:t>s</w:t>
      </w:r>
      <w:r w:rsidRPr="00126FA3">
        <w:rPr>
          <w:rFonts w:ascii="Verdana" w:hAnsi="Verdana"/>
          <w:b w:val="0"/>
          <w:sz w:val="20"/>
          <w:szCs w:val="20"/>
          <w:u w:val="none"/>
        </w:rPr>
        <w:t>mlouvy a není v prodlení, bránila-li jí v jejich splnění některá z</w:t>
      </w:r>
      <w:r w:rsidR="0095373F" w:rsidRPr="00126FA3">
        <w:rPr>
          <w:rFonts w:ascii="Verdana" w:hAnsi="Verdana"/>
          <w:b w:val="0"/>
          <w:sz w:val="20"/>
          <w:szCs w:val="20"/>
          <w:u w:val="none"/>
        </w:rPr>
        <w:t> </w:t>
      </w:r>
      <w:r w:rsidRPr="00126FA3">
        <w:rPr>
          <w:rFonts w:ascii="Verdana" w:hAnsi="Verdana"/>
          <w:b w:val="0"/>
          <w:sz w:val="20"/>
          <w:szCs w:val="20"/>
          <w:u w:val="none"/>
        </w:rPr>
        <w:t>překážek vylučujících povinnost k náhradě škody ve smyslu § 2913 odst. 2 občanského zákoníku.</w:t>
      </w:r>
      <w:r w:rsidR="004861C9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4861C9" w:rsidRPr="00126FA3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Objednatel si vyhrazuje právo na odstoupení od smlouvy v případě, že zhotovitel bude v prodlení s plněním smlouvy</w:t>
      </w:r>
      <w:r w:rsidR="00DF6A49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:rsidR="00DF44DE" w:rsidRPr="00126FA3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Objednatel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lastRenderedPageBreak/>
        <w:t xml:space="preserve">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:rsidR="00A31242" w:rsidRPr="00126FA3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Objednatel si vyhrazuje právo na odstoupení od smlouvy ve vztahu k</w:t>
      </w:r>
      <w:r w:rsidR="00C467FD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Plnění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před započetím poskytování </w:t>
      </w:r>
      <w:r w:rsidR="00C467FD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95373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,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a </w:t>
      </w:r>
      <w:r w:rsidR="0095373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dále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v případě, pokud nedojde k realizac</w:t>
      </w:r>
      <w:r w:rsidR="006C4AC4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i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BB4624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stavb</w:t>
      </w:r>
      <w:r w:rsidR="00E23090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y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do </w:t>
      </w:r>
      <w:r w:rsidR="00B60A67">
        <w:rPr>
          <w:rStyle w:val="l-L2Char"/>
          <w:rFonts w:ascii="Verdana" w:hAnsi="Verdana"/>
          <w:b w:val="0"/>
          <w:sz w:val="20"/>
          <w:szCs w:val="20"/>
          <w:u w:val="none"/>
        </w:rPr>
        <w:t>10 let</w:t>
      </w:r>
      <w:r w:rsidR="00B60A67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B60A67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od</w:t>
      </w:r>
      <w:proofErr w:type="spellEnd"/>
      <w:r w:rsidR="00B60A67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B60A67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předání</w:t>
      </w:r>
      <w:proofErr w:type="spellEnd"/>
      <w:r w:rsidR="00B60A67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B60A67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Plnění</w:t>
      </w:r>
      <w:proofErr w:type="spellEnd"/>
      <w:r w:rsidRPr="00126FA3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.</w:t>
      </w:r>
    </w:p>
    <w:p w:rsidR="00E23090" w:rsidRPr="00126FA3" w:rsidRDefault="00E23090" w:rsidP="00012B64">
      <w:pPr>
        <w:numPr>
          <w:ilvl w:val="1"/>
          <w:numId w:val="37"/>
        </w:numPr>
        <w:jc w:val="both"/>
        <w:rPr>
          <w:rStyle w:val="l-L2Char"/>
          <w:rFonts w:ascii="Verdana" w:hAnsi="Verdana"/>
          <w:sz w:val="20"/>
          <w:szCs w:val="20"/>
          <w:lang w:eastAsia="en-US"/>
        </w:rPr>
      </w:pPr>
      <w:r w:rsidRPr="00126FA3">
        <w:rPr>
          <w:rStyle w:val="l-L2Char"/>
          <w:rFonts w:ascii="Verdana" w:hAnsi="Verdana"/>
          <w:sz w:val="20"/>
          <w:szCs w:val="20"/>
        </w:rPr>
        <w:t xml:space="preserve">Ve vztahu </w:t>
      </w:r>
      <w:proofErr w:type="gramStart"/>
      <w:r w:rsidRPr="00126FA3">
        <w:rPr>
          <w:rStyle w:val="l-L2Char"/>
          <w:rFonts w:ascii="Verdana" w:hAnsi="Verdana"/>
          <w:sz w:val="20"/>
          <w:szCs w:val="20"/>
        </w:rPr>
        <w:t>ke</w:t>
      </w:r>
      <w:proofErr w:type="gramEnd"/>
      <w:r w:rsidRPr="00126FA3">
        <w:rPr>
          <w:rStyle w:val="l-L2Char"/>
          <w:rFonts w:ascii="Verdana" w:hAnsi="Verdana"/>
          <w:sz w:val="20"/>
          <w:szCs w:val="20"/>
        </w:rPr>
        <w:t xml:space="preserve"> </w:t>
      </w:r>
      <w:r w:rsidR="00C467FD" w:rsidRPr="00126FA3">
        <w:rPr>
          <w:rStyle w:val="l-L2Char"/>
          <w:rFonts w:ascii="Verdana" w:hAnsi="Verdana"/>
          <w:sz w:val="20"/>
          <w:szCs w:val="20"/>
        </w:rPr>
        <w:t>Plnění</w:t>
      </w:r>
      <w:r w:rsidRPr="00126FA3">
        <w:rPr>
          <w:rStyle w:val="l-L2Char"/>
          <w:rFonts w:ascii="Verdana" w:hAnsi="Verdana"/>
          <w:sz w:val="20"/>
          <w:szCs w:val="20"/>
        </w:rPr>
        <w:t xml:space="preserve"> je objednatel oprávněn tuto</w:t>
      </w:r>
      <w:r w:rsidRPr="00126FA3">
        <w:rPr>
          <w:rFonts w:ascii="Verdana" w:hAnsi="Verdana"/>
          <w:sz w:val="20"/>
          <w:szCs w:val="20"/>
        </w:rPr>
        <w:t xml:space="preserve"> </w:t>
      </w:r>
      <w:r w:rsidRPr="00126FA3">
        <w:rPr>
          <w:rStyle w:val="l-L2Char"/>
          <w:rFonts w:ascii="Verdana" w:hAnsi="Verdana"/>
          <w:sz w:val="20"/>
          <w:szCs w:val="20"/>
          <w:lang w:eastAsia="en-US"/>
        </w:rPr>
        <w:t xml:space="preserve">smlouvu vypovědět písemnou výpovědí doručenou zhotoviteli. Výpovědní </w:t>
      </w:r>
      <w:r w:rsidR="00024114" w:rsidRPr="00126FA3">
        <w:rPr>
          <w:rStyle w:val="l-L2Char"/>
          <w:rFonts w:ascii="Verdana" w:hAnsi="Verdana"/>
          <w:sz w:val="20"/>
          <w:szCs w:val="20"/>
          <w:lang w:eastAsia="en-US"/>
        </w:rPr>
        <w:t xml:space="preserve">doba </w:t>
      </w:r>
      <w:r w:rsidRPr="00126FA3">
        <w:rPr>
          <w:rStyle w:val="l-L2Char"/>
          <w:rFonts w:ascii="Verdana" w:hAnsi="Verdana"/>
          <w:sz w:val="20"/>
          <w:szCs w:val="20"/>
          <w:lang w:eastAsia="en-US"/>
        </w:rPr>
        <w:t>činí tři (3) měsíce a počne běžet prvního dne měsíce následujícího po měsíci, ve kterém byla výpověď doručena zhotoviteli.</w:t>
      </w:r>
    </w:p>
    <w:p w:rsidR="00995ABC" w:rsidRPr="00126FA3" w:rsidRDefault="00995ABC" w:rsidP="0095373F">
      <w:pPr>
        <w:pStyle w:val="l-L1"/>
        <w:ind w:left="0"/>
        <w:rPr>
          <w:rFonts w:ascii="Verdana" w:hAnsi="Verdana"/>
          <w:sz w:val="20"/>
          <w:szCs w:val="20"/>
        </w:rPr>
      </w:pPr>
      <w:r w:rsidRPr="00126FA3">
        <w:rPr>
          <w:rFonts w:ascii="Verdana" w:hAnsi="Verdana"/>
          <w:sz w:val="20"/>
          <w:szCs w:val="20"/>
        </w:rPr>
        <w:br/>
        <w:t>Závěrečná ustanovení</w:t>
      </w:r>
    </w:p>
    <w:p w:rsidR="00A50845" w:rsidRPr="00126FA3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Pokud v této smlouvě není stanoveno jinak, řídí se smluvní strany příslušnými ustanoveními </w:t>
      </w:r>
      <w:r w:rsidR="00FD2BEE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občanského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zákoníku.</w:t>
      </w:r>
    </w:p>
    <w:p w:rsidR="00CE2C1C" w:rsidRPr="00126FA3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Pr="00126FA3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Smlouva je vyhotovena ve </w:t>
      </w:r>
      <w:r w:rsidR="00C467FD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čtyřech</w:t>
      </w:r>
      <w:r w:rsidR="00A5084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stejnopisech, z toho ve dvou vyhotoveních pro objednatele 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 </w:t>
      </w:r>
      <w:r w:rsidR="0095373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v</w:t>
      </w:r>
      <w:r w:rsidR="00C467FD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e</w:t>
      </w:r>
      <w:r w:rsidR="0095373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 </w:t>
      </w:r>
      <w:proofErr w:type="gramStart"/>
      <w:r w:rsidR="00C467FD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dvou</w:t>
      </w:r>
      <w:proofErr w:type="gramEnd"/>
      <w:r w:rsidR="00A5084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vyhotovení pro zhotovitele, z nichž každý má povahu originálu.</w:t>
      </w:r>
    </w:p>
    <w:p w:rsidR="00A50845" w:rsidRPr="00126FA3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Smlouva může být měněna pouze na základě písemných dodatků podepsaných oběma smluvními stranami</w:t>
      </w:r>
      <w:r w:rsidR="00EA1A9A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; vždy však musí být postupováno v souladu se ZVZ</w:t>
      </w: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A50845" w:rsidRPr="00126FA3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C32521" w:rsidRPr="00126FA3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Fonts w:ascii="Verdana" w:hAnsi="Verdana"/>
          <w:b w:val="0"/>
          <w:sz w:val="20"/>
          <w:szCs w:val="20"/>
          <w:u w:val="none"/>
        </w:rPr>
        <w:t>Smlouva nabývá platnosti a účinnosti dnem podpisu ob</w:t>
      </w:r>
      <w:r w:rsidR="0095373F" w:rsidRPr="00126FA3">
        <w:rPr>
          <w:rFonts w:ascii="Verdana" w:hAnsi="Verdana"/>
          <w:b w:val="0"/>
          <w:sz w:val="20"/>
          <w:szCs w:val="20"/>
          <w:u w:val="none"/>
        </w:rPr>
        <w:t>ěma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smluvní</w:t>
      </w:r>
      <w:r w:rsidR="0095373F" w:rsidRPr="00126FA3">
        <w:rPr>
          <w:rFonts w:ascii="Verdana" w:hAnsi="Verdana"/>
          <w:b w:val="0"/>
          <w:sz w:val="20"/>
          <w:szCs w:val="20"/>
          <w:u w:val="none"/>
        </w:rPr>
        <w:t>mi</w:t>
      </w:r>
      <w:r w:rsidRPr="00126FA3">
        <w:rPr>
          <w:rFonts w:ascii="Verdana" w:hAnsi="Verdana"/>
          <w:b w:val="0"/>
          <w:sz w:val="20"/>
          <w:szCs w:val="20"/>
          <w:u w:val="none"/>
        </w:rPr>
        <w:t xml:space="preserve"> stran</w:t>
      </w:r>
      <w:r w:rsidR="0095373F" w:rsidRPr="00126FA3">
        <w:rPr>
          <w:rFonts w:ascii="Verdana" w:hAnsi="Verdana"/>
          <w:b w:val="0"/>
          <w:sz w:val="20"/>
          <w:szCs w:val="20"/>
          <w:u w:val="none"/>
        </w:rPr>
        <w:t>ami</w:t>
      </w:r>
      <w:r w:rsidRPr="00126FA3">
        <w:rPr>
          <w:rFonts w:ascii="Verdana" w:hAnsi="Verdana"/>
          <w:b w:val="0"/>
          <w:sz w:val="20"/>
          <w:szCs w:val="20"/>
          <w:u w:val="none"/>
        </w:rPr>
        <w:t>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:rsidR="00362FAF" w:rsidRPr="00126FA3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Nedílnou součást smlouvy tvoří tyto přílohy:</w:t>
      </w:r>
    </w:p>
    <w:p w:rsidR="00362FAF" w:rsidRPr="00126FA3" w:rsidRDefault="000A68AD" w:rsidP="00126FA3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         </w:t>
      </w:r>
      <w:r w:rsidR="00362FAF" w:rsidRPr="00126FA3">
        <w:rPr>
          <w:rStyle w:val="l-L2Char"/>
          <w:rFonts w:ascii="Verdana" w:hAnsi="Verdana"/>
          <w:b w:val="0"/>
          <w:sz w:val="20"/>
          <w:szCs w:val="20"/>
          <w:u w:val="none"/>
        </w:rPr>
        <w:t>Přílohou č. 1 této smlouvy je specifikace Plnění;</w:t>
      </w:r>
    </w:p>
    <w:p w:rsidR="00A50845" w:rsidRPr="00126FA3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126FA3">
        <w:rPr>
          <w:rStyle w:val="l-L2Char"/>
          <w:rFonts w:ascii="Verdana" w:hAnsi="Verdana"/>
          <w:sz w:val="20"/>
          <w:szCs w:val="20"/>
        </w:rPr>
        <w:t>Smluvní strany</w:t>
      </w:r>
      <w:r w:rsidR="00A50845" w:rsidRPr="00126FA3">
        <w:rPr>
          <w:rStyle w:val="l-L2Char"/>
          <w:rFonts w:ascii="Verdana" w:hAnsi="Verdana"/>
          <w:sz w:val="20"/>
          <w:szCs w:val="20"/>
        </w:rPr>
        <w:t xml:space="preserve"> smlouvu přečetl</w:t>
      </w:r>
      <w:r w:rsidRPr="00126FA3">
        <w:rPr>
          <w:rStyle w:val="l-L2Char"/>
          <w:rFonts w:ascii="Verdana" w:hAnsi="Verdana"/>
          <w:sz w:val="20"/>
          <w:szCs w:val="20"/>
        </w:rPr>
        <w:t>y</w:t>
      </w:r>
      <w:r w:rsidR="00A50845" w:rsidRPr="00126FA3">
        <w:rPr>
          <w:rStyle w:val="l-L2Char"/>
          <w:rFonts w:ascii="Verdana" w:hAnsi="Verdana"/>
          <w:sz w:val="20"/>
          <w:szCs w:val="20"/>
        </w:rPr>
        <w:t>, souhlasí s jejím obsahem a prohlašují, že nebyla sepsána v tísni ani za jinak nápadně nevýhodných podmínek. Na důkaz toho připojují své podpisy.</w:t>
      </w:r>
    </w:p>
    <w:p w:rsidR="00A50845" w:rsidRPr="00126FA3" w:rsidRDefault="00A50845" w:rsidP="00AE2DC5">
      <w:pPr>
        <w:tabs>
          <w:tab w:val="left" w:pos="180"/>
        </w:tabs>
        <w:rPr>
          <w:rFonts w:ascii="Verdana" w:hAnsi="Verdana"/>
          <w:sz w:val="20"/>
          <w:szCs w:val="20"/>
        </w:rPr>
      </w:pPr>
    </w:p>
    <w:tbl>
      <w:tblPr>
        <w:tblW w:w="0" w:type="auto"/>
        <w:tblLook w:val="04A0"/>
      </w:tblPr>
      <w:tblGrid>
        <w:gridCol w:w="4606"/>
        <w:gridCol w:w="4606"/>
      </w:tblGrid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126FA3" w:rsidRDefault="00CB55C3" w:rsidP="003C2212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26FA3">
              <w:rPr>
                <w:rFonts w:ascii="Verdana" w:hAnsi="Verdana"/>
                <w:sz w:val="20"/>
                <w:szCs w:val="20"/>
              </w:rPr>
              <w:lastRenderedPageBreak/>
              <w:t>V………………</w:t>
            </w:r>
            <w:proofErr w:type="gramStart"/>
            <w:r w:rsidRPr="00126FA3">
              <w:rPr>
                <w:rFonts w:ascii="Verdana" w:hAnsi="Verdana"/>
                <w:sz w:val="20"/>
                <w:szCs w:val="20"/>
              </w:rPr>
              <w:t>….. dne</w:t>
            </w:r>
            <w:proofErr w:type="gramEnd"/>
            <w:r w:rsidRPr="00126FA3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4606" w:type="dxa"/>
            <w:shd w:val="clear" w:color="auto" w:fill="auto"/>
          </w:tcPr>
          <w:p w:rsidR="00CB55C3" w:rsidRPr="00126FA3" w:rsidRDefault="00CB55C3" w:rsidP="003C2212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26FA3">
              <w:rPr>
                <w:rFonts w:ascii="Verdana" w:hAnsi="Verdana"/>
                <w:sz w:val="20"/>
                <w:szCs w:val="20"/>
              </w:rPr>
              <w:t>V………………</w:t>
            </w:r>
            <w:proofErr w:type="gramStart"/>
            <w:r w:rsidRPr="00126FA3">
              <w:rPr>
                <w:rFonts w:ascii="Verdana" w:hAnsi="Verdana"/>
                <w:sz w:val="20"/>
                <w:szCs w:val="20"/>
              </w:rPr>
              <w:t>….. dne</w:t>
            </w:r>
            <w:proofErr w:type="gramEnd"/>
            <w:r w:rsidRPr="00126FA3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126FA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126FA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126FA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26FA3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126FA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26FA3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126FA3" w:rsidRDefault="00CB55C3" w:rsidP="00AE2DC5">
            <w:pPr>
              <w:spacing w:line="288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26FA3">
              <w:rPr>
                <w:rFonts w:ascii="Verdana" w:hAnsi="Verdana"/>
                <w:b/>
                <w:sz w:val="20"/>
                <w:szCs w:val="20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:rsidR="00CB55C3" w:rsidRPr="00126FA3" w:rsidRDefault="00CB55C3" w:rsidP="00AE2DC5">
            <w:pPr>
              <w:spacing w:line="288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26FA3">
              <w:rPr>
                <w:rFonts w:ascii="Verdana" w:hAnsi="Verdana"/>
                <w:b/>
                <w:sz w:val="20"/>
                <w:szCs w:val="20"/>
              </w:rPr>
              <w:t>zhotovitel</w:t>
            </w:r>
          </w:p>
        </w:tc>
      </w:tr>
    </w:tbl>
    <w:p w:rsidR="000524D5" w:rsidRPr="00126FA3" w:rsidRDefault="000524D5" w:rsidP="00AE2DC5">
      <w:pPr>
        <w:spacing w:line="276" w:lineRule="auto"/>
        <w:rPr>
          <w:rFonts w:ascii="Verdana" w:hAnsi="Verdana"/>
          <w:sz w:val="20"/>
          <w:szCs w:val="20"/>
        </w:rPr>
      </w:pPr>
    </w:p>
    <w:p w:rsidR="00152458" w:rsidRPr="00126FA3" w:rsidRDefault="00152458" w:rsidP="003C2212">
      <w:pPr>
        <w:jc w:val="center"/>
        <w:rPr>
          <w:rFonts w:ascii="Verdana" w:hAnsi="Verdana"/>
          <w:sz w:val="20"/>
          <w:szCs w:val="20"/>
        </w:rPr>
        <w:sectPr w:rsidR="00152458" w:rsidRPr="00126FA3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126FA3">
        <w:rPr>
          <w:rFonts w:ascii="Verdana" w:hAnsi="Verdana" w:cs="Times New Roman"/>
          <w:sz w:val="20"/>
          <w:szCs w:val="20"/>
        </w:rPr>
        <w:lastRenderedPageBreak/>
        <w:t>Příloha č. 1 – Podrobn</w:t>
      </w:r>
      <w:r w:rsidRPr="000B713E">
        <w:rPr>
          <w:rFonts w:ascii="Times New Roman" w:hAnsi="Times New Roman" w:cs="Times New Roman"/>
          <w:sz w:val="22"/>
          <w:szCs w:val="22"/>
        </w:rPr>
        <w:t xml:space="preserve">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152458" w:rsidRPr="00885D74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ve znění pozdějších předpisů, a dalších platných souvisejících předpisů.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577966" w:rsidRPr="00492F59">
        <w:rPr>
          <w:rStyle w:val="l-L2Char"/>
          <w:rFonts w:ascii="Times New Roman" w:hAnsi="Times New Roman"/>
          <w:b w:val="0"/>
          <w:u w:val="none"/>
        </w:rPr>
        <w:t>Objednatel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si vyhrazuje právo požádat zhotovitele v případě potřeby o bezplatnou aktualizaci rozpočtu (max. </w:t>
      </w:r>
      <w:r w:rsidR="003F7513" w:rsidRPr="00492F59">
        <w:rPr>
          <w:rStyle w:val="l-L2Char"/>
          <w:rFonts w:ascii="Times New Roman" w:hAnsi="Times New Roman"/>
          <w:b w:val="0"/>
          <w:u w:val="none"/>
        </w:rPr>
        <w:t>dvakrát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).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proofErr w:type="gramStart"/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proofErr w:type="gramEnd"/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92F5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</w:t>
      </w:r>
      <w:r w:rsidRPr="00885D74">
        <w:rPr>
          <w:rStyle w:val="l-L2Char"/>
          <w:rFonts w:ascii="Times New Roman" w:hAnsi="Times New Roman"/>
          <w:b w:val="0"/>
          <w:u w:val="none"/>
        </w:rPr>
        <w:lastRenderedPageBreak/>
        <w:t xml:space="preserve">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>zeleně včetně likvidace. Odvodnění povrchové nebo podpovrchové v rozsahu pozemku stavby. Bude respektován pozemek stavby ze schválené pozemkové úpravy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>,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492F59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 zajištění funkční návaznosti </w:t>
      </w:r>
      <w:proofErr w:type="gramStart"/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stavby.  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(u polních</w:t>
      </w:r>
      <w:proofErr w:type="gramEnd"/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 xml:space="preserve"> cest řešení napojení na jinou komunikaci, u PEO a VHS napojení na vodní toky, příkopy, údolnice apod.)</w:t>
      </w:r>
    </w:p>
    <w:p w:rsidR="00C629E5" w:rsidRPr="00492F59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  <w:r w:rsidRPr="00492F59">
        <w:rPr>
          <w:rStyle w:val="l-L2Char"/>
          <w:rFonts w:ascii="Times New Roman" w:hAnsi="Times New Roman"/>
          <w:b w:val="0"/>
          <w:u w:val="none"/>
        </w:rPr>
        <w:t>(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 xml:space="preserve">např. 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Povrch vozovky bude zpevněný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 xml:space="preserve"> 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>z asfaltového betonu atd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 xml:space="preserve">. Součástí polních cest bude výsadba zeleně. Přístupy na pozemky jednotlivých vlastníků budou řešeny sjezdy v rámci pozemku </w:t>
      </w:r>
      <w:proofErr w:type="gramStart"/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stavby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>, a pod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.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 xml:space="preserve"> </w:t>
      </w:r>
      <w:r w:rsidR="00492F59" w:rsidRPr="00492F59">
        <w:rPr>
          <w:rStyle w:val="l-L2Char"/>
          <w:rFonts w:ascii="Times New Roman" w:hAnsi="Times New Roman"/>
          <w:b w:val="0"/>
          <w:i/>
          <w:u w:val="none"/>
        </w:rPr>
        <w:t>p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>řípadně</w:t>
      </w:r>
      <w:proofErr w:type="gramEnd"/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 xml:space="preserve"> pokud je třeba doplnit informace které nejsou obsaženy v PSZ a DTR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>.)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EA6D3F" w:rsidRDefault="00AB7CC6" w:rsidP="000651E8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>6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proofErr w:type="spellStart"/>
      <w:r w:rsidR="00722CA2" w:rsidRPr="0047679A">
        <w:rPr>
          <w:rStyle w:val="l-L2Char"/>
          <w:rFonts w:ascii="Times New Roman" w:hAnsi="Times New Roman"/>
          <w:lang w:eastAsia="en-US"/>
        </w:rPr>
        <w:t>pdf</w:t>
      </w:r>
      <w:proofErr w:type="spellEnd"/>
      <w:r w:rsidR="00722CA2" w:rsidRPr="0047679A">
        <w:rPr>
          <w:rStyle w:val="l-L2Char"/>
          <w:rFonts w:ascii="Times New Roman" w:hAnsi="Times New Roman"/>
          <w:lang w:eastAsia="en-US"/>
        </w:rPr>
        <w:t>“</w:t>
      </w:r>
      <w:r w:rsidR="00B70B1E" w:rsidRPr="0047679A">
        <w:rPr>
          <w:rStyle w:val="l-L2Char"/>
          <w:rFonts w:ascii="Times New Roman" w:hAnsi="Times New Roman"/>
          <w:lang w:eastAsia="en-US"/>
        </w:rPr>
        <w:t xml:space="preserve"> a „</w:t>
      </w:r>
      <w:proofErr w:type="spellStart"/>
      <w:r w:rsidR="00B70B1E" w:rsidRPr="0047679A">
        <w:rPr>
          <w:rStyle w:val="l-L2Char"/>
          <w:rFonts w:ascii="Times New Roman" w:hAnsi="Times New Roman"/>
          <w:lang w:eastAsia="en-US"/>
        </w:rPr>
        <w:t>dwg</w:t>
      </w:r>
      <w:proofErr w:type="spellEnd"/>
      <w:r w:rsidR="00B70B1E" w:rsidRPr="0047679A">
        <w:rPr>
          <w:rStyle w:val="l-L2Char"/>
          <w:rFonts w:ascii="Times New Roman" w:hAnsi="Times New Roman"/>
        </w:rPr>
        <w:t>“</w:t>
      </w:r>
      <w:r w:rsidR="00722CA2" w:rsidRPr="0047679A">
        <w:rPr>
          <w:rStyle w:val="l-L2Char"/>
          <w:rFonts w:ascii="Times New Roman" w:hAnsi="Times New Roman"/>
        </w:rPr>
        <w:t>, 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</w:t>
      </w:r>
      <w:proofErr w:type="gramStart"/>
      <w:r w:rsidR="00722CA2" w:rsidRPr="0047679A">
        <w:rPr>
          <w:rStyle w:val="l-L2Char"/>
          <w:rFonts w:ascii="Times New Roman" w:hAnsi="Times New Roman"/>
        </w:rPr>
        <w:t xml:space="preserve">formátu . </w:t>
      </w:r>
      <w:proofErr w:type="spellStart"/>
      <w:r w:rsidR="00722CA2" w:rsidRPr="0047679A">
        <w:rPr>
          <w:rStyle w:val="l-L2Char"/>
          <w:rFonts w:ascii="Times New Roman" w:hAnsi="Times New Roman"/>
        </w:rPr>
        <w:t>xls</w:t>
      </w:r>
      <w:proofErr w:type="spellEnd"/>
      <w:proofErr w:type="gramEnd"/>
      <w:r w:rsidR="00722CA2" w:rsidRPr="0047679A">
        <w:rPr>
          <w:rStyle w:val="l-L2Char"/>
          <w:rFonts w:ascii="Times New Roman" w:hAnsi="Times New Roman"/>
        </w:rPr>
        <w:t xml:space="preserve">, </w:t>
      </w:r>
      <w:proofErr w:type="spellStart"/>
      <w:r w:rsidR="00722CA2" w:rsidRPr="0047679A">
        <w:rPr>
          <w:rStyle w:val="l-L2Char"/>
          <w:rFonts w:ascii="Times New Roman" w:hAnsi="Times New Roman"/>
        </w:rPr>
        <w:t>xlsx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F829EA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F829EA" w:rsidRPr="00B70B1E" w:rsidRDefault="00F829EA" w:rsidP="00F70405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left"/>
        <w:rPr>
          <w:rStyle w:val="l-L2Char"/>
          <w:rFonts w:ascii="Times New Roman" w:hAnsi="Times New Roman"/>
          <w:b w:val="0"/>
          <w:u w:val="none"/>
          <w:lang w:eastAsia="cs-CZ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F829EA" w:rsidRPr="00B60A67" w:rsidRDefault="00767E86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u w:val="none"/>
        </w:rPr>
      </w:pPr>
      <w:proofErr w:type="spellStart"/>
      <w:r w:rsidRPr="00B60A67">
        <w:rPr>
          <w:rStyle w:val="l-L2Char"/>
          <w:rFonts w:ascii="Times New Roman" w:hAnsi="Times New Roman"/>
          <w:u w:val="none"/>
        </w:rPr>
        <w:t>KoPÚ</w:t>
      </w:r>
      <w:proofErr w:type="spellEnd"/>
      <w:r w:rsidRPr="00B60A67">
        <w:rPr>
          <w:rStyle w:val="l-L2Char"/>
          <w:rFonts w:ascii="Times New Roman" w:hAnsi="Times New Roman"/>
          <w:u w:val="none"/>
        </w:rPr>
        <w:t xml:space="preserve"> </w:t>
      </w:r>
      <w:proofErr w:type="spellStart"/>
      <w:r w:rsidRPr="00B60A67">
        <w:rPr>
          <w:rStyle w:val="l-L2Char"/>
          <w:rFonts w:ascii="Times New Roman" w:hAnsi="Times New Roman"/>
          <w:u w:val="none"/>
        </w:rPr>
        <w:t>Sibřina</w:t>
      </w:r>
      <w:proofErr w:type="spellEnd"/>
    </w:p>
    <w:p w:rsidR="00767E86" w:rsidRPr="00B60A67" w:rsidRDefault="00767E86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u w:val="none"/>
        </w:rPr>
      </w:pPr>
      <w:proofErr w:type="spellStart"/>
      <w:r w:rsidRPr="00B60A67">
        <w:rPr>
          <w:rStyle w:val="l-L2Char"/>
          <w:rFonts w:ascii="Times New Roman" w:hAnsi="Times New Roman"/>
          <w:u w:val="none"/>
        </w:rPr>
        <w:t>KoPÚ</w:t>
      </w:r>
      <w:proofErr w:type="spellEnd"/>
      <w:r w:rsidRPr="00B60A67">
        <w:rPr>
          <w:rStyle w:val="l-L2Char"/>
          <w:rFonts w:ascii="Times New Roman" w:hAnsi="Times New Roman"/>
          <w:u w:val="none"/>
        </w:rPr>
        <w:t xml:space="preserve"> Dobročovice</w:t>
      </w:r>
    </w:p>
    <w:p w:rsidR="00152458" w:rsidRPr="000651E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</w:pPr>
    </w:p>
    <w:sectPr w:rsidR="00152458" w:rsidRPr="000651E8" w:rsidSect="00650C7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59E" w:rsidRDefault="0099059E">
      <w:r>
        <w:separator/>
      </w:r>
    </w:p>
  </w:endnote>
  <w:endnote w:type="continuationSeparator" w:id="0">
    <w:p w:rsidR="0099059E" w:rsidRDefault="0099059E">
      <w:r>
        <w:continuationSeparator/>
      </w:r>
    </w:p>
  </w:endnote>
  <w:endnote w:type="continuationNotice" w:id="1">
    <w:p w:rsidR="0099059E" w:rsidRDefault="0099059E" w:rsidP="000651E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C8" w:rsidRDefault="00650C7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C8" w:rsidRDefault="00650C7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052D8">
      <w:rPr>
        <w:rStyle w:val="slostrnky"/>
        <w:noProof/>
      </w:rPr>
      <w:t>4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59E" w:rsidRDefault="0099059E">
      <w:r>
        <w:separator/>
      </w:r>
    </w:p>
  </w:footnote>
  <w:footnote w:type="continuationSeparator" w:id="0">
    <w:p w:rsidR="0099059E" w:rsidRDefault="0099059E">
      <w:r>
        <w:continuationSeparator/>
      </w:r>
    </w:p>
  </w:footnote>
  <w:footnote w:type="continuationNotice" w:id="1">
    <w:p w:rsidR="0099059E" w:rsidRDefault="0099059E" w:rsidP="000651E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C8" w:rsidRDefault="004932C8">
    <w:pPr>
      <w:pStyle w:val="Zhlav"/>
      <w:rPr>
        <w:sz w:val="16"/>
        <w:szCs w:val="16"/>
      </w:rPr>
    </w:pPr>
    <w:r w:rsidRPr="00126FA3">
      <w:rPr>
        <w:rFonts w:ascii="Verdana" w:hAnsi="Verdana"/>
        <w:sz w:val="16"/>
        <w:szCs w:val="16"/>
      </w:rPr>
      <w:t xml:space="preserve">   </w:t>
    </w:r>
    <w:r w:rsidR="00C126FF" w:rsidRPr="00126FA3">
      <w:rPr>
        <w:rFonts w:ascii="Verdana" w:hAnsi="Verdana"/>
        <w:sz w:val="16"/>
        <w:szCs w:val="16"/>
      </w:rPr>
      <w:t>Příloha 4a</w:t>
    </w:r>
    <w:r w:rsidRPr="00126FA3">
      <w:rPr>
        <w:rFonts w:ascii="Verdana" w:hAnsi="Verdana"/>
        <w:sz w:val="16"/>
        <w:szCs w:val="16"/>
      </w:rPr>
      <w:t xml:space="preserve">          </w:t>
    </w:r>
    <w:r w:rsidR="00C126FF">
      <w:rPr>
        <w:rFonts w:ascii="Verdana" w:hAnsi="Verdana"/>
        <w:sz w:val="16"/>
        <w:szCs w:val="16"/>
      </w:rPr>
      <w:t xml:space="preserve">   </w:t>
    </w:r>
    <w:r w:rsidRPr="00126FA3">
      <w:rPr>
        <w:rFonts w:ascii="Verdana" w:hAnsi="Verdana"/>
        <w:sz w:val="16"/>
        <w:szCs w:val="16"/>
      </w:rPr>
      <w:t xml:space="preserve">                                                                                                    </w:t>
    </w:r>
    <w:proofErr w:type="gramStart"/>
    <w:r w:rsidR="00C126FF">
      <w:rPr>
        <w:rFonts w:ascii="Verdana" w:hAnsi="Verdana"/>
        <w:sz w:val="16"/>
        <w:szCs w:val="16"/>
      </w:rPr>
      <w:t>č</w:t>
    </w:r>
    <w:r w:rsidRPr="00126FA3">
      <w:rPr>
        <w:rFonts w:ascii="Verdana" w:hAnsi="Verdana"/>
        <w:sz w:val="16"/>
        <w:szCs w:val="16"/>
      </w:rPr>
      <w:t>.j.</w:t>
    </w:r>
    <w:proofErr w:type="gramEnd"/>
    <w:r>
      <w:rPr>
        <w:sz w:val="16"/>
        <w:szCs w:val="16"/>
      </w:rPr>
      <w:t xml:space="preserve"> </w:t>
    </w:r>
    <w:r w:rsidR="00C126FF">
      <w:rPr>
        <w:sz w:val="16"/>
        <w:szCs w:val="16"/>
      </w:rPr>
      <w:t>o</w:t>
    </w:r>
    <w:r>
      <w:rPr>
        <w:sz w:val="16"/>
        <w:szCs w:val="16"/>
      </w:rPr>
      <w:t>bjednatele:</w:t>
    </w:r>
  </w:p>
  <w:p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</w:t>
    </w:r>
    <w:proofErr w:type="gramStart"/>
    <w:r w:rsidR="00C126FF">
      <w:rPr>
        <w:sz w:val="16"/>
        <w:szCs w:val="16"/>
      </w:rPr>
      <w:t>č</w:t>
    </w:r>
    <w:r>
      <w:rPr>
        <w:sz w:val="16"/>
        <w:szCs w:val="16"/>
      </w:rPr>
      <w:t>.j.</w:t>
    </w:r>
    <w:proofErr w:type="gramEnd"/>
    <w:r>
      <w:rPr>
        <w:sz w:val="16"/>
        <w:szCs w:val="16"/>
      </w:rPr>
      <w:t xml:space="preserve"> </w:t>
    </w:r>
    <w:r w:rsidR="00C126FF">
      <w:rPr>
        <w:sz w:val="16"/>
        <w:szCs w:val="16"/>
      </w:rPr>
      <w:t>z</w:t>
    </w:r>
    <w:r>
      <w:rPr>
        <w:sz w:val="16"/>
        <w:szCs w:val="16"/>
      </w:rPr>
      <w:t>hotovitele: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revisionView w:markup="0"/>
  <w:trackRevisions/>
  <w:doNotTrackMove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75F1"/>
    <w:rsid w:val="000524D5"/>
    <w:rsid w:val="0005524A"/>
    <w:rsid w:val="00056754"/>
    <w:rsid w:val="000634B8"/>
    <w:rsid w:val="000651E8"/>
    <w:rsid w:val="0006681A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68AD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52D8"/>
    <w:rsid w:val="001074D7"/>
    <w:rsid w:val="00112534"/>
    <w:rsid w:val="001146F6"/>
    <w:rsid w:val="00114CB8"/>
    <w:rsid w:val="001177C9"/>
    <w:rsid w:val="00124A59"/>
    <w:rsid w:val="00126FA3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0B01"/>
    <w:rsid w:val="005D4D93"/>
    <w:rsid w:val="005D5020"/>
    <w:rsid w:val="005D6EE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0C71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2028"/>
    <w:rsid w:val="0069418B"/>
    <w:rsid w:val="006A2FB2"/>
    <w:rsid w:val="006A4DDF"/>
    <w:rsid w:val="006A4E33"/>
    <w:rsid w:val="006A70E8"/>
    <w:rsid w:val="006B0081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67E86"/>
    <w:rsid w:val="0077220E"/>
    <w:rsid w:val="00772DEB"/>
    <w:rsid w:val="00773191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D32C7"/>
    <w:rsid w:val="009D39E8"/>
    <w:rsid w:val="009E0EF5"/>
    <w:rsid w:val="009E1295"/>
    <w:rsid w:val="009E3096"/>
    <w:rsid w:val="009E6563"/>
    <w:rsid w:val="009F0165"/>
    <w:rsid w:val="009F3075"/>
    <w:rsid w:val="009F30D6"/>
    <w:rsid w:val="009F3720"/>
    <w:rsid w:val="009F7877"/>
    <w:rsid w:val="00A04035"/>
    <w:rsid w:val="00A10143"/>
    <w:rsid w:val="00A10274"/>
    <w:rsid w:val="00A1147A"/>
    <w:rsid w:val="00A126CD"/>
    <w:rsid w:val="00A12FB6"/>
    <w:rsid w:val="00A13487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7B06"/>
    <w:rsid w:val="00AE14EC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0A67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54A9"/>
    <w:rsid w:val="00BF7EAF"/>
    <w:rsid w:val="00C00631"/>
    <w:rsid w:val="00C0340E"/>
    <w:rsid w:val="00C0493E"/>
    <w:rsid w:val="00C058C6"/>
    <w:rsid w:val="00C05F45"/>
    <w:rsid w:val="00C126FF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338D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0405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650C71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1BB1C3-916E-4862-9D9B-39A4E23D1B9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www.w3.org/XML/1998/namespace"/>
    <ds:schemaRef ds:uri="http://purl.org/dc/dcmitype/"/>
    <ds:schemaRef ds:uri="http://purl.org/dc/terms/"/>
    <ds:schemaRef ds:uri="http://purl.org/dc/elements/1.1/"/>
    <ds:schemaRef ds:uri="8662c659-72ab-411b-b755-fbef5cbbde18"/>
    <ds:schemaRef ds:uri="http://schemas.microsoft.com/office/2006/metadata/properties"/>
    <ds:schemaRef ds:uri="4085a4f5-5f40-4143-b221-75ee5dde648a"/>
    <ds:schemaRef ds:uri="http://schemas.microsoft.com/office/2006/documentManagement/types"/>
    <ds:schemaRef ds:uri="http://schemas.openxmlformats.org/package/2006/metadata/core-properties"/>
    <ds:schemaRef ds:uri="5e6c6c5c-474c-4ef7-b7d6-59a0e77cc256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C9C68377-2BC8-4050-A4AE-0AE62E04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2968</Words>
  <Characters>17724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20651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podebradskyj</cp:lastModifiedBy>
  <cp:revision>7</cp:revision>
  <cp:lastPrinted>2015-08-26T14:16:00Z</cp:lastPrinted>
  <dcterms:created xsi:type="dcterms:W3CDTF">2015-08-26T12:42:00Z</dcterms:created>
  <dcterms:modified xsi:type="dcterms:W3CDTF">2015-08-28T09:22:00Z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